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D1C45" w14:textId="77777777" w:rsidR="00860DCE" w:rsidRDefault="00860DCE" w:rsidP="00ED64D1">
      <w:pPr>
        <w:pStyle w:val="Grandtitreavis"/>
        <w:rPr>
          <w:sz w:val="24"/>
          <w:szCs w:val="24"/>
        </w:rPr>
      </w:pPr>
      <w:bookmarkStart w:id="0" w:name="_GoBack"/>
    </w:p>
    <w:bookmarkEnd w:id="0"/>
    <w:p w14:paraId="7C3827BA" w14:textId="54DD3E55" w:rsidR="007F0607" w:rsidRPr="002E45FB" w:rsidRDefault="00ED64D1" w:rsidP="00ED64D1">
      <w:pPr>
        <w:pStyle w:val="Grandtitreavis"/>
        <w:rPr>
          <w:sz w:val="24"/>
          <w:szCs w:val="24"/>
        </w:rPr>
      </w:pPr>
      <w:r w:rsidRPr="002E45FB">
        <w:rPr>
          <w:sz w:val="24"/>
          <w:szCs w:val="24"/>
        </w:rPr>
        <w:t>Réunion annuelle des présidents et secrétaires généraux des C</w:t>
      </w:r>
      <w:r w:rsidR="000F05B0" w:rsidRPr="002E45FB">
        <w:rPr>
          <w:sz w:val="24"/>
          <w:szCs w:val="24"/>
        </w:rPr>
        <w:t xml:space="preserve">ES </w:t>
      </w:r>
      <w:r w:rsidRPr="002E45FB">
        <w:rPr>
          <w:sz w:val="24"/>
          <w:szCs w:val="24"/>
        </w:rPr>
        <w:t xml:space="preserve">de </w:t>
      </w:r>
      <w:r w:rsidR="000F05B0" w:rsidRPr="002E45FB">
        <w:rPr>
          <w:sz w:val="24"/>
          <w:szCs w:val="24"/>
        </w:rPr>
        <w:t>l’UE</w:t>
      </w:r>
      <w:r w:rsidRPr="002E45FB">
        <w:rPr>
          <w:sz w:val="24"/>
          <w:szCs w:val="24"/>
        </w:rPr>
        <w:t xml:space="preserve"> et du Comité économique et social européen</w:t>
      </w:r>
      <w:r w:rsidR="00FA3CF0" w:rsidRPr="002E45FB">
        <w:rPr>
          <w:sz w:val="24"/>
          <w:szCs w:val="24"/>
        </w:rPr>
        <w:t xml:space="preserve"> (Rome, 2019)</w:t>
      </w:r>
      <w:r w:rsidR="00FA79C3" w:rsidRPr="002E45FB">
        <w:rPr>
          <w:sz w:val="24"/>
          <w:szCs w:val="24"/>
        </w:rPr>
        <w:t xml:space="preserve">    </w:t>
      </w:r>
    </w:p>
    <w:p w14:paraId="1158F2B9" w14:textId="77777777" w:rsidR="00ED64D1" w:rsidRPr="002E45FB" w:rsidRDefault="00862357" w:rsidP="00862357">
      <w:pPr>
        <w:pStyle w:val="Grandtitreavis"/>
        <w:rPr>
          <w:sz w:val="24"/>
          <w:szCs w:val="24"/>
        </w:rPr>
      </w:pPr>
      <w:r w:rsidRPr="002E45FB">
        <w:rPr>
          <w:sz w:val="24"/>
          <w:szCs w:val="24"/>
        </w:rPr>
        <w:t>-</w:t>
      </w:r>
    </w:p>
    <w:p w14:paraId="1C646944" w14:textId="451BDC4C" w:rsidR="00FA3CF0" w:rsidRPr="002E45FB" w:rsidRDefault="00ED64D1" w:rsidP="00862357">
      <w:pPr>
        <w:pStyle w:val="Grandtitreavis"/>
        <w:rPr>
          <w:sz w:val="24"/>
          <w:szCs w:val="24"/>
        </w:rPr>
      </w:pPr>
      <w:r w:rsidRPr="002E45FB">
        <w:rPr>
          <w:sz w:val="24"/>
          <w:szCs w:val="24"/>
        </w:rPr>
        <w:t xml:space="preserve">Contribution </w:t>
      </w:r>
      <w:r w:rsidR="00F4068E" w:rsidRPr="002E45FB">
        <w:rPr>
          <w:sz w:val="24"/>
          <w:szCs w:val="24"/>
        </w:rPr>
        <w:t xml:space="preserve">Kris Degroote, Secrétaire adjoint </w:t>
      </w:r>
      <w:r w:rsidRPr="002E45FB">
        <w:rPr>
          <w:sz w:val="24"/>
          <w:szCs w:val="24"/>
        </w:rPr>
        <w:t>d</w:t>
      </w:r>
      <w:r w:rsidR="00FA3CF0" w:rsidRPr="002E45FB">
        <w:rPr>
          <w:sz w:val="24"/>
          <w:szCs w:val="24"/>
        </w:rPr>
        <w:t>u</w:t>
      </w:r>
      <w:r w:rsidRPr="002E45FB">
        <w:rPr>
          <w:sz w:val="24"/>
          <w:szCs w:val="24"/>
        </w:rPr>
        <w:t xml:space="preserve"> Conseil </w:t>
      </w:r>
      <w:r w:rsidR="00FA3CF0" w:rsidRPr="002E45FB">
        <w:rPr>
          <w:sz w:val="24"/>
          <w:szCs w:val="24"/>
        </w:rPr>
        <w:t>central de l’Economie (Belgique)</w:t>
      </w:r>
    </w:p>
    <w:p w14:paraId="27D31FE8" w14:textId="77777777" w:rsidR="000F05B0" w:rsidRPr="002E45FB" w:rsidRDefault="000F05B0" w:rsidP="000F05B0">
      <w:pPr>
        <w:pStyle w:val="Introduction"/>
        <w:rPr>
          <w:sz w:val="24"/>
          <w:szCs w:val="24"/>
        </w:rPr>
      </w:pPr>
      <w:bookmarkStart w:id="1" w:name="_Hlk9411034"/>
    </w:p>
    <w:p w14:paraId="5327292C" w14:textId="223001AA" w:rsidR="00FA3CF0" w:rsidRPr="002E45FB" w:rsidRDefault="00FA3CF0" w:rsidP="008755B8">
      <w:pPr>
        <w:pStyle w:val="Heading1"/>
        <w:rPr>
          <w:sz w:val="24"/>
          <w:szCs w:val="24"/>
        </w:rPr>
      </w:pPr>
      <w:r w:rsidRPr="002E45FB">
        <w:rPr>
          <w:sz w:val="24"/>
          <w:szCs w:val="24"/>
        </w:rPr>
        <w:t>Le développement durable</w:t>
      </w:r>
      <w:r w:rsidR="008755B8" w:rsidRPr="002E45FB">
        <w:rPr>
          <w:sz w:val="24"/>
          <w:szCs w:val="24"/>
        </w:rPr>
        <w:t xml:space="preserve"> devient de plus en plus important dans les travaux du Conseil central de l’économie (CCE)</w:t>
      </w:r>
      <w:r w:rsidR="00440158" w:rsidRPr="002E45FB">
        <w:rPr>
          <w:sz w:val="24"/>
          <w:szCs w:val="24"/>
        </w:rPr>
        <w:tab/>
      </w:r>
      <w:r w:rsidR="00440158" w:rsidRPr="002E45FB">
        <w:rPr>
          <w:sz w:val="24"/>
          <w:szCs w:val="24"/>
        </w:rPr>
        <w:tab/>
        <w:t xml:space="preserve">       </w:t>
      </w:r>
    </w:p>
    <w:bookmarkEnd w:id="1"/>
    <w:p w14:paraId="46E925FF" w14:textId="77777777" w:rsidR="00BB07A5" w:rsidRPr="002E45FB" w:rsidRDefault="00F4068E" w:rsidP="00055AFF">
      <w:pPr>
        <w:pStyle w:val="textesansnumro"/>
        <w:rPr>
          <w:sz w:val="24"/>
          <w:szCs w:val="24"/>
        </w:rPr>
      </w:pPr>
      <w:r w:rsidRPr="002E45FB">
        <w:rPr>
          <w:sz w:val="24"/>
          <w:szCs w:val="24"/>
        </w:rPr>
        <w:t xml:space="preserve">Depuis longtemps le CCE </w:t>
      </w:r>
      <w:r w:rsidR="008755B8" w:rsidRPr="002E45FB">
        <w:rPr>
          <w:sz w:val="24"/>
          <w:szCs w:val="24"/>
        </w:rPr>
        <w:t xml:space="preserve">(crée par la loi en 1948) </w:t>
      </w:r>
      <w:r w:rsidRPr="002E45FB">
        <w:rPr>
          <w:sz w:val="24"/>
          <w:szCs w:val="24"/>
        </w:rPr>
        <w:t xml:space="preserve">est en Belgique l’institution ou les analyses et discussions sur la compétitivité ont lieux. Le rapport technique sur les marges maximales disponibles pour l’évolution des coûts salariaux est </w:t>
      </w:r>
      <w:r w:rsidR="008755B8" w:rsidRPr="002E45FB">
        <w:rPr>
          <w:sz w:val="24"/>
          <w:szCs w:val="24"/>
        </w:rPr>
        <w:t>peut-être</w:t>
      </w:r>
      <w:r w:rsidRPr="002E45FB">
        <w:rPr>
          <w:sz w:val="24"/>
          <w:szCs w:val="24"/>
        </w:rPr>
        <w:t xml:space="preserve"> le plus connu par vous, mais ces dernières années </w:t>
      </w:r>
      <w:r w:rsidR="00440158" w:rsidRPr="002E45FB">
        <w:rPr>
          <w:sz w:val="24"/>
          <w:szCs w:val="24"/>
        </w:rPr>
        <w:t>le CCE</w:t>
      </w:r>
      <w:r w:rsidRPr="002E45FB">
        <w:rPr>
          <w:sz w:val="24"/>
          <w:szCs w:val="24"/>
        </w:rPr>
        <w:t xml:space="preserve"> a estimé que la définition de la compétitivité doit évoluer.</w:t>
      </w:r>
      <w:r w:rsidR="00440158" w:rsidRPr="002E45FB">
        <w:rPr>
          <w:sz w:val="24"/>
          <w:szCs w:val="24"/>
        </w:rPr>
        <w:t xml:space="preserve"> </w:t>
      </w:r>
      <w:r w:rsidRPr="002E45FB">
        <w:rPr>
          <w:sz w:val="24"/>
          <w:szCs w:val="24"/>
        </w:rPr>
        <w:t>L</w:t>
      </w:r>
      <w:r w:rsidR="00440158" w:rsidRPr="002E45FB">
        <w:rPr>
          <w:sz w:val="24"/>
          <w:szCs w:val="24"/>
        </w:rPr>
        <w:t xml:space="preserve">a compétitivité de l’économie </w:t>
      </w:r>
      <w:r w:rsidR="008755B8" w:rsidRPr="002E45FB">
        <w:rPr>
          <w:sz w:val="24"/>
          <w:szCs w:val="24"/>
        </w:rPr>
        <w:t xml:space="preserve">n’est plus seulement </w:t>
      </w:r>
      <w:r w:rsidR="00440158" w:rsidRPr="002E45FB">
        <w:rPr>
          <w:sz w:val="24"/>
          <w:szCs w:val="24"/>
        </w:rPr>
        <w:t>sa capacité à améliorer le niveau de vie de ses habitants et à leur procurer un taux d’emploi élevé et un haut niveau de cohésion sociale</w:t>
      </w:r>
      <w:r w:rsidR="008755B8" w:rsidRPr="002E45FB">
        <w:rPr>
          <w:sz w:val="24"/>
          <w:szCs w:val="24"/>
        </w:rPr>
        <w:t>…</w:t>
      </w:r>
      <w:r w:rsidR="00440158" w:rsidRPr="002E45FB">
        <w:rPr>
          <w:sz w:val="24"/>
          <w:szCs w:val="24"/>
        </w:rPr>
        <w:t xml:space="preserve">, </w:t>
      </w:r>
      <w:r w:rsidR="008755B8" w:rsidRPr="002E45FB">
        <w:rPr>
          <w:sz w:val="24"/>
          <w:szCs w:val="24"/>
        </w:rPr>
        <w:t xml:space="preserve">ceci doit </w:t>
      </w:r>
      <w:proofErr w:type="spellStart"/>
      <w:r w:rsidR="00440158" w:rsidRPr="002E45FB">
        <w:rPr>
          <w:sz w:val="24"/>
          <w:szCs w:val="24"/>
        </w:rPr>
        <w:t>ce</w:t>
      </w:r>
      <w:proofErr w:type="spellEnd"/>
      <w:r w:rsidR="00440158" w:rsidRPr="002E45FB">
        <w:rPr>
          <w:sz w:val="24"/>
          <w:szCs w:val="24"/>
        </w:rPr>
        <w:t xml:space="preserve"> </w:t>
      </w:r>
      <w:r w:rsidR="008755B8" w:rsidRPr="002E45FB">
        <w:rPr>
          <w:sz w:val="24"/>
          <w:szCs w:val="24"/>
        </w:rPr>
        <w:t xml:space="preserve">faire </w:t>
      </w:r>
      <w:r w:rsidR="00440158" w:rsidRPr="002E45FB">
        <w:rPr>
          <w:sz w:val="24"/>
          <w:szCs w:val="24"/>
        </w:rPr>
        <w:t xml:space="preserve">de manière durable, sans détérioration de l’équilibre extérieur et en s’assurant de la soutenabilité des finances publiques, de la </w:t>
      </w:r>
      <w:proofErr w:type="gramStart"/>
      <w:r w:rsidR="00440158" w:rsidRPr="002E45FB">
        <w:rPr>
          <w:sz w:val="24"/>
          <w:szCs w:val="24"/>
        </w:rPr>
        <w:t>soutenabilité  environnementale</w:t>
      </w:r>
      <w:proofErr w:type="gramEnd"/>
      <w:r w:rsidR="00440158" w:rsidRPr="002E45FB">
        <w:rPr>
          <w:sz w:val="24"/>
          <w:szCs w:val="24"/>
        </w:rPr>
        <w:t xml:space="preserve"> </w:t>
      </w:r>
      <w:r w:rsidR="00BB07A5" w:rsidRPr="002E45FB">
        <w:rPr>
          <w:sz w:val="24"/>
          <w:szCs w:val="24"/>
        </w:rPr>
        <w:t xml:space="preserve">de la planète </w:t>
      </w:r>
      <w:r w:rsidR="00440158" w:rsidRPr="002E45FB">
        <w:rPr>
          <w:sz w:val="24"/>
          <w:szCs w:val="24"/>
        </w:rPr>
        <w:t>et de la stabilité du système financier.</w:t>
      </w:r>
      <w:r w:rsidRPr="002E45FB">
        <w:rPr>
          <w:sz w:val="24"/>
          <w:szCs w:val="24"/>
        </w:rPr>
        <w:t xml:space="preserve"> </w:t>
      </w:r>
    </w:p>
    <w:p w14:paraId="4902950E" w14:textId="25DBC2A1" w:rsidR="007D6117" w:rsidRPr="002E45FB" w:rsidRDefault="00F4068E" w:rsidP="00055AFF">
      <w:pPr>
        <w:pStyle w:val="textesansnumro"/>
        <w:rPr>
          <w:sz w:val="24"/>
          <w:szCs w:val="24"/>
        </w:rPr>
      </w:pPr>
      <w:r w:rsidRPr="002E45FB">
        <w:rPr>
          <w:sz w:val="24"/>
          <w:szCs w:val="24"/>
        </w:rPr>
        <w:t xml:space="preserve">Pour cela on a </w:t>
      </w:r>
      <w:r w:rsidR="008755B8" w:rsidRPr="002E45FB">
        <w:rPr>
          <w:sz w:val="24"/>
          <w:szCs w:val="24"/>
        </w:rPr>
        <w:t xml:space="preserve">clairement </w:t>
      </w:r>
      <w:r w:rsidRPr="002E45FB">
        <w:rPr>
          <w:sz w:val="24"/>
          <w:szCs w:val="24"/>
        </w:rPr>
        <w:t xml:space="preserve">besoin d’un nouveau modèle économique </w:t>
      </w:r>
      <w:r w:rsidR="00B22AE5" w:rsidRPr="002E45FB">
        <w:rPr>
          <w:sz w:val="24"/>
          <w:szCs w:val="24"/>
        </w:rPr>
        <w:t xml:space="preserve">de développement </w:t>
      </w:r>
      <w:r w:rsidRPr="002E45FB">
        <w:rPr>
          <w:sz w:val="24"/>
          <w:szCs w:val="24"/>
        </w:rPr>
        <w:t>durable</w:t>
      </w:r>
      <w:r w:rsidR="008755B8" w:rsidRPr="002E45FB">
        <w:rPr>
          <w:sz w:val="24"/>
          <w:szCs w:val="24"/>
        </w:rPr>
        <w:t xml:space="preserve"> et l</w:t>
      </w:r>
      <w:r w:rsidR="007D6117" w:rsidRPr="002E45FB">
        <w:rPr>
          <w:sz w:val="24"/>
          <w:szCs w:val="24"/>
        </w:rPr>
        <w:t xml:space="preserve">e CCE est </w:t>
      </w:r>
      <w:r w:rsidR="008755B8" w:rsidRPr="002E45FB">
        <w:rPr>
          <w:sz w:val="24"/>
          <w:szCs w:val="24"/>
        </w:rPr>
        <w:t>en ce moment</w:t>
      </w:r>
      <w:r w:rsidR="007D6117" w:rsidRPr="002E45FB">
        <w:rPr>
          <w:sz w:val="24"/>
          <w:szCs w:val="24"/>
        </w:rPr>
        <w:t xml:space="preserve"> en train d’élaborer un diagnostic socio-économique de la Belgique, </w:t>
      </w:r>
      <w:r w:rsidR="008755B8" w:rsidRPr="002E45FB">
        <w:rPr>
          <w:sz w:val="24"/>
          <w:szCs w:val="24"/>
        </w:rPr>
        <w:t>d’</w:t>
      </w:r>
      <w:r w:rsidR="007D6117" w:rsidRPr="002E45FB">
        <w:rPr>
          <w:sz w:val="24"/>
          <w:szCs w:val="24"/>
        </w:rPr>
        <w:t>identifie</w:t>
      </w:r>
      <w:r w:rsidR="008755B8" w:rsidRPr="002E45FB">
        <w:rPr>
          <w:sz w:val="24"/>
          <w:szCs w:val="24"/>
        </w:rPr>
        <w:t>r</w:t>
      </w:r>
      <w:r w:rsidR="007D6117" w:rsidRPr="002E45FB">
        <w:rPr>
          <w:sz w:val="24"/>
          <w:szCs w:val="24"/>
        </w:rPr>
        <w:t xml:space="preserve"> les grands objectifs de politique économique, ainsi que les grands défis </w:t>
      </w:r>
      <w:r w:rsidR="009B52AB">
        <w:rPr>
          <w:sz w:val="24"/>
          <w:szCs w:val="24"/>
        </w:rPr>
        <w:t>pour la transition économique</w:t>
      </w:r>
      <w:r w:rsidR="007D6117" w:rsidRPr="002E45FB">
        <w:rPr>
          <w:sz w:val="24"/>
          <w:szCs w:val="24"/>
        </w:rPr>
        <w:t xml:space="preserve"> la Belgique. L</w:t>
      </w:r>
      <w:r w:rsidR="008755B8" w:rsidRPr="002E45FB">
        <w:rPr>
          <w:sz w:val="24"/>
          <w:szCs w:val="24"/>
        </w:rPr>
        <w:t xml:space="preserve">e résultat de ces travaux </w:t>
      </w:r>
      <w:proofErr w:type="gramStart"/>
      <w:r w:rsidR="008755B8" w:rsidRPr="002E45FB">
        <w:rPr>
          <w:sz w:val="24"/>
          <w:szCs w:val="24"/>
        </w:rPr>
        <w:t>seront</w:t>
      </w:r>
      <w:proofErr w:type="gramEnd"/>
      <w:r w:rsidR="008755B8" w:rsidRPr="002E45FB">
        <w:rPr>
          <w:sz w:val="24"/>
          <w:szCs w:val="24"/>
        </w:rPr>
        <w:t xml:space="preserve"> un de ces jours envoyé aux actuels informateurs et au prochain formateur du nouveau gouvernement Belge en vue de structurer l’accord du gouvernement en fonction des défis</w:t>
      </w:r>
      <w:r w:rsidR="007D6117" w:rsidRPr="002E45FB">
        <w:rPr>
          <w:sz w:val="24"/>
          <w:szCs w:val="24"/>
        </w:rPr>
        <w:t>.</w:t>
      </w:r>
    </w:p>
    <w:p w14:paraId="7281AF00" w14:textId="3E13F76F" w:rsidR="008F607E" w:rsidRPr="002E45FB" w:rsidRDefault="00891465" w:rsidP="00E77631">
      <w:pPr>
        <w:pStyle w:val="Heading1"/>
        <w:rPr>
          <w:sz w:val="24"/>
          <w:szCs w:val="24"/>
        </w:rPr>
      </w:pPr>
      <w:r w:rsidRPr="002E45FB">
        <w:rPr>
          <w:sz w:val="24"/>
          <w:szCs w:val="24"/>
        </w:rPr>
        <w:t>Intégrer les enjeux climatiques au Semestre européen !?</w:t>
      </w:r>
      <w:r w:rsidR="000F05B0" w:rsidRPr="002E45FB">
        <w:rPr>
          <w:sz w:val="24"/>
          <w:szCs w:val="24"/>
        </w:rPr>
        <w:t xml:space="preserve"> </w:t>
      </w:r>
    </w:p>
    <w:p w14:paraId="5A2B0762" w14:textId="781308A9" w:rsidR="008F607E" w:rsidRPr="002E45FB" w:rsidRDefault="008F607E" w:rsidP="00055AFF">
      <w:pPr>
        <w:pStyle w:val="textesansnumro"/>
        <w:rPr>
          <w:sz w:val="24"/>
          <w:szCs w:val="24"/>
        </w:rPr>
      </w:pPr>
      <w:r w:rsidRPr="002E45FB">
        <w:rPr>
          <w:sz w:val="24"/>
          <w:szCs w:val="24"/>
        </w:rPr>
        <w:t>En tant que cadre de gouvernance économique et sociale de l’U</w:t>
      </w:r>
      <w:r w:rsidR="000F05B0" w:rsidRPr="002E45FB">
        <w:rPr>
          <w:sz w:val="24"/>
          <w:szCs w:val="24"/>
        </w:rPr>
        <w:t>nion européenne</w:t>
      </w:r>
      <w:r w:rsidRPr="002E45FB">
        <w:rPr>
          <w:sz w:val="24"/>
          <w:szCs w:val="24"/>
        </w:rPr>
        <w:t>, le Semestre européen ne tient pas encore compte des enjeux liés au changement climatique et ni des progrès qu’accomplit l’U</w:t>
      </w:r>
      <w:r w:rsidR="000F05B0" w:rsidRPr="002E45FB">
        <w:rPr>
          <w:sz w:val="24"/>
          <w:szCs w:val="24"/>
        </w:rPr>
        <w:t>nion européenne</w:t>
      </w:r>
      <w:r w:rsidRPr="002E45FB">
        <w:rPr>
          <w:sz w:val="24"/>
          <w:szCs w:val="24"/>
        </w:rPr>
        <w:t xml:space="preserve"> sur la voie de la réalisation des objectifs de l’accord de Paris, tels que présentés dans le cadre de l’examen annuel de croissance 2019.</w:t>
      </w:r>
    </w:p>
    <w:p w14:paraId="6F81B7A7" w14:textId="427399D8" w:rsidR="008F607E" w:rsidRPr="002E45FB" w:rsidRDefault="00891465" w:rsidP="00055AFF">
      <w:pPr>
        <w:pStyle w:val="textesansnumro"/>
        <w:rPr>
          <w:sz w:val="24"/>
          <w:szCs w:val="24"/>
        </w:rPr>
      </w:pPr>
      <w:r w:rsidRPr="002E45FB">
        <w:rPr>
          <w:sz w:val="24"/>
          <w:szCs w:val="24"/>
        </w:rPr>
        <w:t xml:space="preserve">Il me semble qu’une bonne idée serait </w:t>
      </w:r>
      <w:r w:rsidR="008F607E" w:rsidRPr="002E45FB">
        <w:rPr>
          <w:sz w:val="24"/>
          <w:szCs w:val="24"/>
        </w:rPr>
        <w:t xml:space="preserve">que les enjeux énergétiques et climatiques </w:t>
      </w:r>
      <w:r w:rsidR="007D6117" w:rsidRPr="002E45FB">
        <w:rPr>
          <w:sz w:val="24"/>
          <w:szCs w:val="24"/>
        </w:rPr>
        <w:t>fa</w:t>
      </w:r>
      <w:r w:rsidR="00973D07" w:rsidRPr="002E45FB">
        <w:rPr>
          <w:sz w:val="24"/>
          <w:szCs w:val="24"/>
        </w:rPr>
        <w:t>ss</w:t>
      </w:r>
      <w:r w:rsidR="007D6117" w:rsidRPr="002E45FB">
        <w:rPr>
          <w:sz w:val="24"/>
          <w:szCs w:val="24"/>
        </w:rPr>
        <w:t xml:space="preserve">ent partie intégrante du </w:t>
      </w:r>
      <w:r w:rsidR="008F607E" w:rsidRPr="002E45FB">
        <w:rPr>
          <w:sz w:val="24"/>
          <w:szCs w:val="24"/>
        </w:rPr>
        <w:t xml:space="preserve">Semestre européen. </w:t>
      </w:r>
    </w:p>
    <w:p w14:paraId="2006574E" w14:textId="27F8285F" w:rsidR="00FA3CF0" w:rsidRPr="002E45FB" w:rsidRDefault="00891465" w:rsidP="00891465">
      <w:pPr>
        <w:pStyle w:val="Heading1"/>
        <w:rPr>
          <w:sz w:val="24"/>
          <w:szCs w:val="24"/>
        </w:rPr>
      </w:pPr>
      <w:r w:rsidRPr="002E45FB">
        <w:rPr>
          <w:sz w:val="24"/>
          <w:szCs w:val="24"/>
        </w:rPr>
        <w:t>D</w:t>
      </w:r>
      <w:r w:rsidR="008F607E" w:rsidRPr="002E45FB">
        <w:rPr>
          <w:sz w:val="24"/>
          <w:szCs w:val="24"/>
        </w:rPr>
        <w:t xml:space="preserve">ialogue </w:t>
      </w:r>
      <w:r w:rsidRPr="002E45FB">
        <w:rPr>
          <w:sz w:val="24"/>
          <w:szCs w:val="24"/>
        </w:rPr>
        <w:t>n</w:t>
      </w:r>
      <w:r w:rsidR="008F607E" w:rsidRPr="002E45FB">
        <w:rPr>
          <w:sz w:val="24"/>
          <w:szCs w:val="24"/>
        </w:rPr>
        <w:t>é</w:t>
      </w:r>
      <w:r w:rsidRPr="002E45FB">
        <w:rPr>
          <w:sz w:val="24"/>
          <w:szCs w:val="24"/>
        </w:rPr>
        <w:t>cessaire</w:t>
      </w:r>
      <w:r w:rsidR="008F607E" w:rsidRPr="002E45FB">
        <w:rPr>
          <w:sz w:val="24"/>
          <w:szCs w:val="24"/>
        </w:rPr>
        <w:t xml:space="preserve"> entre la Commission européenne et les Conseils </w:t>
      </w:r>
      <w:r w:rsidR="007D6117" w:rsidRPr="002E45FB">
        <w:rPr>
          <w:sz w:val="24"/>
          <w:szCs w:val="24"/>
        </w:rPr>
        <w:t>économiques et sociaux nationaux</w:t>
      </w:r>
    </w:p>
    <w:p w14:paraId="4410DD6E" w14:textId="098E3E53" w:rsidR="00891465" w:rsidRPr="002E45FB" w:rsidRDefault="00FA3CF0" w:rsidP="00055AFF">
      <w:pPr>
        <w:pStyle w:val="textesansnumro"/>
        <w:rPr>
          <w:sz w:val="24"/>
          <w:szCs w:val="24"/>
        </w:rPr>
      </w:pPr>
      <w:r w:rsidRPr="002E45FB">
        <w:rPr>
          <w:sz w:val="24"/>
          <w:szCs w:val="24"/>
        </w:rPr>
        <w:t xml:space="preserve">Le dialogue initié depuis quelques années maintenant avec la Commission européenne concernant le </w:t>
      </w:r>
      <w:r w:rsidR="004B576B" w:rsidRPr="002E45FB">
        <w:rPr>
          <w:sz w:val="24"/>
          <w:szCs w:val="24"/>
          <w:lang w:val="fr-FR"/>
        </w:rPr>
        <w:t>S</w:t>
      </w:r>
      <w:proofErr w:type="spellStart"/>
      <w:r w:rsidRPr="002E45FB">
        <w:rPr>
          <w:sz w:val="24"/>
          <w:szCs w:val="24"/>
        </w:rPr>
        <w:t>emestre</w:t>
      </w:r>
      <w:proofErr w:type="spellEnd"/>
      <w:r w:rsidRPr="002E45FB">
        <w:rPr>
          <w:sz w:val="24"/>
          <w:szCs w:val="24"/>
        </w:rPr>
        <w:t xml:space="preserve"> européen est une pratique bien ancrée et très </w:t>
      </w:r>
      <w:r w:rsidRPr="002E45FB">
        <w:rPr>
          <w:sz w:val="24"/>
          <w:szCs w:val="24"/>
        </w:rPr>
        <w:lastRenderedPageBreak/>
        <w:t>appréciée par les partenaires sociaux</w:t>
      </w:r>
      <w:r w:rsidR="000F05B0" w:rsidRPr="002E45FB">
        <w:rPr>
          <w:sz w:val="24"/>
          <w:szCs w:val="24"/>
        </w:rPr>
        <w:t xml:space="preserve"> car c</w:t>
      </w:r>
      <w:r w:rsidR="00DF4F28" w:rsidRPr="002E45FB">
        <w:rPr>
          <w:sz w:val="24"/>
          <w:szCs w:val="24"/>
        </w:rPr>
        <w:t xml:space="preserve">e dialogue permet d’attirer l'attention de la Commission européenne sur les problèmes socio-économiques, identifiés par </w:t>
      </w:r>
      <w:r w:rsidR="00891465" w:rsidRPr="002E45FB">
        <w:rPr>
          <w:sz w:val="24"/>
          <w:szCs w:val="24"/>
        </w:rPr>
        <w:t>les partenaires sociaux</w:t>
      </w:r>
      <w:r w:rsidR="002E45FB">
        <w:rPr>
          <w:sz w:val="24"/>
          <w:szCs w:val="24"/>
        </w:rPr>
        <w:t xml:space="preserve"> belges</w:t>
      </w:r>
      <w:r w:rsidR="00891465" w:rsidRPr="002E45FB">
        <w:rPr>
          <w:sz w:val="24"/>
          <w:szCs w:val="24"/>
        </w:rPr>
        <w:t xml:space="preserve">, </w:t>
      </w:r>
      <w:r w:rsidR="00DF4F28" w:rsidRPr="002E45FB">
        <w:rPr>
          <w:sz w:val="24"/>
          <w:szCs w:val="24"/>
        </w:rPr>
        <w:t xml:space="preserve">de telle sorte que ces problèmes </w:t>
      </w:r>
      <w:r w:rsidR="00891465" w:rsidRPr="002E45FB">
        <w:rPr>
          <w:sz w:val="24"/>
          <w:szCs w:val="24"/>
        </w:rPr>
        <w:t>puissent être</w:t>
      </w:r>
      <w:r w:rsidR="00DF4F28" w:rsidRPr="002E45FB">
        <w:rPr>
          <w:sz w:val="24"/>
          <w:szCs w:val="24"/>
        </w:rPr>
        <w:t xml:space="preserve"> repris dans l'étude pays de la Commission européenne. </w:t>
      </w:r>
    </w:p>
    <w:p w14:paraId="029A1EDF" w14:textId="43BA31CC" w:rsidR="00DF4F28" w:rsidRPr="002E45FB" w:rsidRDefault="00DF4F28" w:rsidP="00055AFF">
      <w:pPr>
        <w:pStyle w:val="textesansnumro"/>
        <w:rPr>
          <w:sz w:val="24"/>
          <w:szCs w:val="24"/>
        </w:rPr>
      </w:pPr>
      <w:r w:rsidRPr="002E45FB">
        <w:rPr>
          <w:sz w:val="24"/>
          <w:szCs w:val="24"/>
        </w:rPr>
        <w:t>Il développe également l'interaction entre la Commission européenne et le</w:t>
      </w:r>
      <w:r w:rsidR="00973D07" w:rsidRPr="002E45FB">
        <w:rPr>
          <w:sz w:val="24"/>
          <w:szCs w:val="24"/>
        </w:rPr>
        <w:t>s</w:t>
      </w:r>
      <w:r w:rsidRPr="002E45FB">
        <w:rPr>
          <w:sz w:val="24"/>
          <w:szCs w:val="24"/>
        </w:rPr>
        <w:t xml:space="preserve"> </w:t>
      </w:r>
      <w:r w:rsidR="00891465" w:rsidRPr="002E45FB">
        <w:rPr>
          <w:sz w:val="24"/>
          <w:szCs w:val="24"/>
        </w:rPr>
        <w:t>interlocuteurs sociaux</w:t>
      </w:r>
      <w:r w:rsidRPr="002E45FB">
        <w:rPr>
          <w:sz w:val="24"/>
          <w:szCs w:val="24"/>
        </w:rPr>
        <w:t xml:space="preserve"> en identifiant les points de l'étude pays de la Commission européenne qui devraient être à l'agenda d</w:t>
      </w:r>
      <w:r w:rsidR="00973D07" w:rsidRPr="002E45FB">
        <w:rPr>
          <w:sz w:val="24"/>
          <w:szCs w:val="24"/>
        </w:rPr>
        <w:t xml:space="preserve">es </w:t>
      </w:r>
      <w:r w:rsidR="00891465" w:rsidRPr="002E45FB">
        <w:rPr>
          <w:sz w:val="24"/>
          <w:szCs w:val="24"/>
        </w:rPr>
        <w:t xml:space="preserve">interlocuteurs sociaux </w:t>
      </w:r>
      <w:r w:rsidRPr="002E45FB">
        <w:rPr>
          <w:sz w:val="24"/>
          <w:szCs w:val="24"/>
        </w:rPr>
        <w:t>dans le cadre de l'élaboration de son diagnostic socio-économique.</w:t>
      </w:r>
      <w:r w:rsidR="00440158" w:rsidRPr="002E45FB">
        <w:rPr>
          <w:sz w:val="24"/>
          <w:szCs w:val="24"/>
        </w:rPr>
        <w:t xml:space="preserve">                   </w:t>
      </w:r>
    </w:p>
    <w:p w14:paraId="3112D5A4" w14:textId="2EA9BCFD" w:rsidR="00AA1B32" w:rsidRPr="002E45FB" w:rsidRDefault="00DF4F28" w:rsidP="00055AFF">
      <w:pPr>
        <w:pStyle w:val="textesansnumro"/>
        <w:rPr>
          <w:sz w:val="24"/>
          <w:szCs w:val="24"/>
        </w:rPr>
      </w:pPr>
      <w:r w:rsidRPr="002E45FB">
        <w:rPr>
          <w:sz w:val="24"/>
          <w:szCs w:val="24"/>
        </w:rPr>
        <w:t>C’est pourquoi, l</w:t>
      </w:r>
      <w:r w:rsidR="008F607E" w:rsidRPr="002E45FB">
        <w:rPr>
          <w:sz w:val="24"/>
          <w:szCs w:val="24"/>
        </w:rPr>
        <w:t xml:space="preserve">e </w:t>
      </w:r>
      <w:r w:rsidR="00AA1B32" w:rsidRPr="002E45FB">
        <w:rPr>
          <w:sz w:val="24"/>
          <w:szCs w:val="24"/>
        </w:rPr>
        <w:t xml:space="preserve">CCE </w:t>
      </w:r>
      <w:r w:rsidR="008F607E" w:rsidRPr="002E45FB">
        <w:rPr>
          <w:sz w:val="24"/>
          <w:szCs w:val="24"/>
        </w:rPr>
        <w:t xml:space="preserve">et le CNT </w:t>
      </w:r>
      <w:r w:rsidR="000F05B0" w:rsidRPr="002E45FB">
        <w:rPr>
          <w:sz w:val="24"/>
          <w:szCs w:val="24"/>
        </w:rPr>
        <w:t>insiste</w:t>
      </w:r>
      <w:r w:rsidR="005D7504" w:rsidRPr="002E45FB">
        <w:rPr>
          <w:sz w:val="24"/>
          <w:szCs w:val="24"/>
        </w:rPr>
        <w:t>nt</w:t>
      </w:r>
      <w:r w:rsidR="000F05B0" w:rsidRPr="002E45FB">
        <w:rPr>
          <w:sz w:val="24"/>
          <w:szCs w:val="24"/>
        </w:rPr>
        <w:t xml:space="preserve"> sur </w:t>
      </w:r>
      <w:r w:rsidR="00AA1B32" w:rsidRPr="002E45FB">
        <w:rPr>
          <w:sz w:val="24"/>
          <w:szCs w:val="24"/>
        </w:rPr>
        <w:t>l’importance de continuer à organiser ce dialogue</w:t>
      </w:r>
      <w:r w:rsidR="00891465" w:rsidRPr="002E45FB">
        <w:rPr>
          <w:sz w:val="24"/>
          <w:szCs w:val="24"/>
        </w:rPr>
        <w:t xml:space="preserve"> essentiel pour la démocratie socio-économique</w:t>
      </w:r>
      <w:r w:rsidR="00AA1B32" w:rsidRPr="002E45FB">
        <w:rPr>
          <w:sz w:val="24"/>
          <w:szCs w:val="24"/>
        </w:rPr>
        <w:t>.</w:t>
      </w:r>
      <w:r w:rsidRPr="002E45FB">
        <w:rPr>
          <w:sz w:val="24"/>
          <w:szCs w:val="24"/>
        </w:rPr>
        <w:t xml:space="preserve"> </w:t>
      </w:r>
    </w:p>
    <w:p w14:paraId="3A9ACFB1" w14:textId="51016E1D" w:rsidR="00FA3CF0" w:rsidRPr="002E45FB" w:rsidRDefault="000F05B0" w:rsidP="00055AFF">
      <w:pPr>
        <w:pStyle w:val="Heading1"/>
        <w:rPr>
          <w:sz w:val="24"/>
          <w:szCs w:val="24"/>
        </w:rPr>
      </w:pPr>
      <w:r w:rsidRPr="002E45FB">
        <w:rPr>
          <w:sz w:val="24"/>
          <w:szCs w:val="24"/>
        </w:rPr>
        <w:t>L</w:t>
      </w:r>
      <w:r w:rsidR="00FA3CF0" w:rsidRPr="002E45FB">
        <w:rPr>
          <w:sz w:val="24"/>
          <w:szCs w:val="24"/>
        </w:rPr>
        <w:t>es défis de l’économie belge</w:t>
      </w:r>
    </w:p>
    <w:p w14:paraId="368E67B1" w14:textId="77777777" w:rsidR="00D5549D" w:rsidRPr="002E45FB" w:rsidRDefault="00891465" w:rsidP="00055AFF">
      <w:pPr>
        <w:pStyle w:val="textesansnumro"/>
        <w:rPr>
          <w:sz w:val="24"/>
          <w:szCs w:val="24"/>
        </w:rPr>
      </w:pPr>
      <w:r w:rsidRPr="002E45FB">
        <w:rPr>
          <w:sz w:val="24"/>
          <w:szCs w:val="24"/>
        </w:rPr>
        <w:t>Comme j’avais dit au début de mon intervention 7 défis</w:t>
      </w:r>
      <w:r w:rsidR="00AC0D8A" w:rsidRPr="002E45FB">
        <w:rPr>
          <w:sz w:val="24"/>
          <w:szCs w:val="24"/>
        </w:rPr>
        <w:t xml:space="preserve"> ont</w:t>
      </w:r>
      <w:r w:rsidR="00083319" w:rsidRPr="002E45FB">
        <w:rPr>
          <w:sz w:val="24"/>
          <w:szCs w:val="24"/>
        </w:rPr>
        <w:t xml:space="preserve"> été identifié par les partenaires sociaux dans le cadre du Rapport Emploi</w:t>
      </w:r>
      <w:r w:rsidRPr="002E45FB">
        <w:rPr>
          <w:sz w:val="24"/>
          <w:szCs w:val="24"/>
        </w:rPr>
        <w:t>-</w:t>
      </w:r>
      <w:r w:rsidR="004B576B" w:rsidRPr="002E45FB">
        <w:rPr>
          <w:sz w:val="24"/>
          <w:szCs w:val="24"/>
        </w:rPr>
        <w:t>Compétitivité</w:t>
      </w:r>
      <w:r w:rsidRPr="002E45FB">
        <w:rPr>
          <w:sz w:val="24"/>
          <w:szCs w:val="24"/>
        </w:rPr>
        <w:t xml:space="preserve"> qui va paraître dans quelques mois</w:t>
      </w:r>
      <w:r w:rsidR="00083319" w:rsidRPr="002E45FB">
        <w:rPr>
          <w:sz w:val="24"/>
          <w:szCs w:val="24"/>
        </w:rPr>
        <w:t>. Il s’agit</w:t>
      </w:r>
      <w:r w:rsidR="00D5549D" w:rsidRPr="002E45FB">
        <w:rPr>
          <w:sz w:val="24"/>
          <w:szCs w:val="24"/>
        </w:rPr>
        <w:t> :</w:t>
      </w:r>
    </w:p>
    <w:p w14:paraId="6201FE35" w14:textId="77777777" w:rsidR="00D5549D" w:rsidRPr="002E45FB" w:rsidRDefault="00083319" w:rsidP="00D5549D">
      <w:pPr>
        <w:pStyle w:val="textesansnumro"/>
        <w:numPr>
          <w:ilvl w:val="0"/>
          <w:numId w:val="28"/>
        </w:numPr>
        <w:rPr>
          <w:sz w:val="24"/>
          <w:szCs w:val="24"/>
        </w:rPr>
      </w:pPr>
      <w:proofErr w:type="gramStart"/>
      <w:r w:rsidRPr="002E45FB">
        <w:rPr>
          <w:sz w:val="24"/>
          <w:szCs w:val="24"/>
        </w:rPr>
        <w:t>d’</w:t>
      </w:r>
      <w:r w:rsidR="00AC0D8A" w:rsidRPr="002E45FB">
        <w:rPr>
          <w:sz w:val="24"/>
          <w:szCs w:val="24"/>
        </w:rPr>
        <w:t>assurer</w:t>
      </w:r>
      <w:proofErr w:type="gramEnd"/>
      <w:r w:rsidR="00AC0D8A" w:rsidRPr="002E45FB">
        <w:rPr>
          <w:sz w:val="24"/>
          <w:szCs w:val="24"/>
        </w:rPr>
        <w:t xml:space="preserve"> la capacité innovatrice de l’économie </w:t>
      </w:r>
      <w:r w:rsidR="004B576B" w:rsidRPr="002E45FB">
        <w:rPr>
          <w:sz w:val="24"/>
          <w:szCs w:val="24"/>
        </w:rPr>
        <w:t xml:space="preserve">belge </w:t>
      </w:r>
      <w:r w:rsidR="00AC0D8A" w:rsidRPr="002E45FB">
        <w:rPr>
          <w:sz w:val="24"/>
          <w:szCs w:val="24"/>
        </w:rPr>
        <w:t xml:space="preserve">; </w:t>
      </w:r>
    </w:p>
    <w:p w14:paraId="2F5FC714" w14:textId="77777777" w:rsidR="00D5549D" w:rsidRPr="002E45FB" w:rsidRDefault="00083319" w:rsidP="00D5549D">
      <w:pPr>
        <w:pStyle w:val="textesansnumro"/>
        <w:numPr>
          <w:ilvl w:val="0"/>
          <w:numId w:val="28"/>
        </w:numPr>
        <w:rPr>
          <w:sz w:val="24"/>
          <w:szCs w:val="24"/>
        </w:rPr>
      </w:pPr>
      <w:proofErr w:type="gramStart"/>
      <w:r w:rsidRPr="002E45FB">
        <w:rPr>
          <w:sz w:val="24"/>
          <w:szCs w:val="24"/>
        </w:rPr>
        <w:t>de</w:t>
      </w:r>
      <w:proofErr w:type="gramEnd"/>
      <w:r w:rsidRPr="002E45FB">
        <w:rPr>
          <w:sz w:val="24"/>
          <w:szCs w:val="24"/>
        </w:rPr>
        <w:t xml:space="preserve"> </w:t>
      </w:r>
      <w:r w:rsidR="00AC0D8A" w:rsidRPr="002E45FB">
        <w:rPr>
          <w:sz w:val="24"/>
          <w:szCs w:val="24"/>
        </w:rPr>
        <w:t xml:space="preserve">réussir la transition vers une économie circulaire, </w:t>
      </w:r>
    </w:p>
    <w:p w14:paraId="791831E2" w14:textId="67C29876" w:rsidR="00D5549D" w:rsidRPr="002E45FB" w:rsidRDefault="00AC0D8A" w:rsidP="00D5549D">
      <w:pPr>
        <w:pStyle w:val="textesansnumro"/>
        <w:numPr>
          <w:ilvl w:val="0"/>
          <w:numId w:val="28"/>
        </w:numPr>
        <w:rPr>
          <w:sz w:val="24"/>
          <w:szCs w:val="24"/>
        </w:rPr>
      </w:pPr>
      <w:proofErr w:type="gramStart"/>
      <w:r w:rsidRPr="002E45FB">
        <w:rPr>
          <w:sz w:val="24"/>
          <w:szCs w:val="24"/>
        </w:rPr>
        <w:t>ainsi</w:t>
      </w:r>
      <w:proofErr w:type="gramEnd"/>
      <w:r w:rsidRPr="002E45FB">
        <w:rPr>
          <w:sz w:val="24"/>
          <w:szCs w:val="24"/>
        </w:rPr>
        <w:t xml:space="preserve"> que la transition énergétique vers une économie bas carbone ; </w:t>
      </w:r>
    </w:p>
    <w:p w14:paraId="6E4D377C" w14:textId="77777777" w:rsidR="00D5549D" w:rsidRPr="002E45FB" w:rsidRDefault="00083319" w:rsidP="00D5549D">
      <w:pPr>
        <w:pStyle w:val="textesansnumro"/>
        <w:numPr>
          <w:ilvl w:val="0"/>
          <w:numId w:val="28"/>
        </w:numPr>
        <w:rPr>
          <w:sz w:val="24"/>
          <w:szCs w:val="24"/>
        </w:rPr>
      </w:pPr>
      <w:proofErr w:type="gramStart"/>
      <w:r w:rsidRPr="002E45FB">
        <w:rPr>
          <w:sz w:val="24"/>
          <w:szCs w:val="24"/>
        </w:rPr>
        <w:t>de</w:t>
      </w:r>
      <w:proofErr w:type="gramEnd"/>
      <w:r w:rsidRPr="002E45FB">
        <w:rPr>
          <w:sz w:val="24"/>
          <w:szCs w:val="24"/>
        </w:rPr>
        <w:t xml:space="preserve"> </w:t>
      </w:r>
      <w:r w:rsidR="00AC0D8A" w:rsidRPr="002E45FB">
        <w:rPr>
          <w:sz w:val="24"/>
          <w:szCs w:val="24"/>
        </w:rPr>
        <w:t xml:space="preserve">développer une mobilité durable et fluide ; </w:t>
      </w:r>
    </w:p>
    <w:p w14:paraId="461D5025" w14:textId="77777777" w:rsidR="00D5549D" w:rsidRPr="002E45FB" w:rsidRDefault="00532ADA" w:rsidP="00D5549D">
      <w:pPr>
        <w:pStyle w:val="textesansnumro"/>
        <w:numPr>
          <w:ilvl w:val="0"/>
          <w:numId w:val="28"/>
        </w:numPr>
        <w:rPr>
          <w:sz w:val="24"/>
          <w:szCs w:val="24"/>
        </w:rPr>
      </w:pPr>
      <w:proofErr w:type="gramStart"/>
      <w:r w:rsidRPr="002E45FB">
        <w:rPr>
          <w:sz w:val="24"/>
          <w:szCs w:val="24"/>
        </w:rPr>
        <w:t>d’assurer</w:t>
      </w:r>
      <w:proofErr w:type="gramEnd"/>
      <w:r w:rsidRPr="002E45FB">
        <w:rPr>
          <w:sz w:val="24"/>
          <w:szCs w:val="24"/>
        </w:rPr>
        <w:t xml:space="preserve"> une sécurité sociale soutenable sur le plan social et financier </w:t>
      </w:r>
      <w:r w:rsidR="00AC0D8A" w:rsidRPr="002E45FB">
        <w:rPr>
          <w:sz w:val="24"/>
          <w:szCs w:val="24"/>
        </w:rPr>
        <w:t xml:space="preserve">; </w:t>
      </w:r>
    </w:p>
    <w:p w14:paraId="0C064646" w14:textId="77777777" w:rsidR="00D5549D" w:rsidRPr="002E45FB" w:rsidRDefault="00083319" w:rsidP="00D5549D">
      <w:pPr>
        <w:pStyle w:val="textesansnumro"/>
        <w:numPr>
          <w:ilvl w:val="0"/>
          <w:numId w:val="28"/>
        </w:numPr>
        <w:rPr>
          <w:sz w:val="24"/>
          <w:szCs w:val="24"/>
        </w:rPr>
      </w:pPr>
      <w:proofErr w:type="gramStart"/>
      <w:r w:rsidRPr="002E45FB">
        <w:rPr>
          <w:sz w:val="24"/>
          <w:szCs w:val="24"/>
        </w:rPr>
        <w:t>de</w:t>
      </w:r>
      <w:proofErr w:type="gramEnd"/>
      <w:r w:rsidRPr="002E45FB">
        <w:rPr>
          <w:sz w:val="24"/>
          <w:szCs w:val="24"/>
        </w:rPr>
        <w:t xml:space="preserve"> </w:t>
      </w:r>
      <w:r w:rsidR="00AC0D8A" w:rsidRPr="002E45FB">
        <w:rPr>
          <w:sz w:val="24"/>
          <w:szCs w:val="24"/>
        </w:rPr>
        <w:t xml:space="preserve">résoudre le problème structurel d’inadéquation sur marché du travail ; </w:t>
      </w:r>
    </w:p>
    <w:p w14:paraId="05455F89" w14:textId="6D986FCF" w:rsidR="00973D07" w:rsidRPr="002E45FB" w:rsidRDefault="00AC0D8A" w:rsidP="00D5549D">
      <w:pPr>
        <w:pStyle w:val="textesansnumro"/>
        <w:numPr>
          <w:ilvl w:val="0"/>
          <w:numId w:val="28"/>
        </w:numPr>
        <w:rPr>
          <w:sz w:val="24"/>
          <w:szCs w:val="24"/>
        </w:rPr>
      </w:pPr>
      <w:proofErr w:type="gramStart"/>
      <w:r w:rsidRPr="002E45FB">
        <w:rPr>
          <w:sz w:val="24"/>
          <w:szCs w:val="24"/>
        </w:rPr>
        <w:t>et</w:t>
      </w:r>
      <w:proofErr w:type="gramEnd"/>
      <w:r w:rsidR="00083319" w:rsidRPr="002E45FB">
        <w:rPr>
          <w:sz w:val="24"/>
          <w:szCs w:val="24"/>
        </w:rPr>
        <w:t xml:space="preserve"> de</w:t>
      </w:r>
      <w:r w:rsidRPr="002E45FB">
        <w:rPr>
          <w:sz w:val="24"/>
          <w:szCs w:val="24"/>
        </w:rPr>
        <w:t xml:space="preserve"> garantir des prix à la consommation et des prix business-to-business en phase avec les trois pays voisins.</w:t>
      </w:r>
      <w:r w:rsidR="00862357" w:rsidRPr="002E45FB">
        <w:rPr>
          <w:sz w:val="24"/>
          <w:szCs w:val="24"/>
        </w:rPr>
        <w:t xml:space="preserve">     </w:t>
      </w:r>
    </w:p>
    <w:p w14:paraId="40CE46E4" w14:textId="47EDCD65" w:rsidR="00B11E15" w:rsidRPr="002E45FB" w:rsidRDefault="00532ADA" w:rsidP="00055AFF">
      <w:pPr>
        <w:pStyle w:val="textesansnumro"/>
        <w:rPr>
          <w:sz w:val="24"/>
          <w:szCs w:val="24"/>
        </w:rPr>
      </w:pPr>
      <w:r w:rsidRPr="002E45FB">
        <w:rPr>
          <w:sz w:val="24"/>
          <w:szCs w:val="24"/>
        </w:rPr>
        <w:t xml:space="preserve">Certains de ces défis </w:t>
      </w:r>
      <w:r w:rsidR="00BB07A5" w:rsidRPr="002E45FB">
        <w:rPr>
          <w:sz w:val="24"/>
          <w:szCs w:val="24"/>
        </w:rPr>
        <w:t>concernent la durabilité du nouveau modèle économique</w:t>
      </w:r>
      <w:r w:rsidR="00AB32A4" w:rsidRPr="002E45FB">
        <w:rPr>
          <w:sz w:val="24"/>
          <w:szCs w:val="24"/>
        </w:rPr>
        <w:t xml:space="preserve"> qui nécessiteront énormément d’investissements publics et privés</w:t>
      </w:r>
      <w:r w:rsidR="00BB07A5" w:rsidRPr="002E45FB">
        <w:rPr>
          <w:sz w:val="24"/>
          <w:szCs w:val="24"/>
        </w:rPr>
        <w:t> ; L</w:t>
      </w:r>
      <w:r w:rsidRPr="002E45FB">
        <w:rPr>
          <w:sz w:val="24"/>
          <w:szCs w:val="24"/>
        </w:rPr>
        <w:t xml:space="preserve">a transition vers une économie bas carbone, le développement d’une mobilité durable ou encore la transition vers une économie circulaire requièrent </w:t>
      </w:r>
      <w:r w:rsidR="00D5549D" w:rsidRPr="002E45FB">
        <w:rPr>
          <w:sz w:val="24"/>
          <w:szCs w:val="24"/>
        </w:rPr>
        <w:t xml:space="preserve">absolument </w:t>
      </w:r>
      <w:r w:rsidRPr="002E45FB">
        <w:rPr>
          <w:sz w:val="24"/>
          <w:szCs w:val="24"/>
        </w:rPr>
        <w:t xml:space="preserve">une approche </w:t>
      </w:r>
      <w:r w:rsidR="00BB07A5" w:rsidRPr="002E45FB">
        <w:rPr>
          <w:sz w:val="24"/>
          <w:szCs w:val="24"/>
        </w:rPr>
        <w:t xml:space="preserve">d’ensemble et cohérente au niveau </w:t>
      </w:r>
      <w:r w:rsidRPr="002E45FB">
        <w:rPr>
          <w:sz w:val="24"/>
          <w:szCs w:val="24"/>
        </w:rPr>
        <w:t>international (mondial/</w:t>
      </w:r>
      <w:r w:rsidR="00D5549D" w:rsidRPr="002E45FB">
        <w:rPr>
          <w:sz w:val="24"/>
          <w:szCs w:val="24"/>
        </w:rPr>
        <w:t>européen</w:t>
      </w:r>
      <w:r w:rsidRPr="002E45FB">
        <w:rPr>
          <w:sz w:val="24"/>
          <w:szCs w:val="24"/>
        </w:rPr>
        <w:t xml:space="preserve">). </w:t>
      </w:r>
      <w:r w:rsidR="00BB07A5" w:rsidRPr="002E45FB">
        <w:rPr>
          <w:sz w:val="24"/>
          <w:szCs w:val="24"/>
        </w:rPr>
        <w:t xml:space="preserve">La nouvelle commission européenne, le parlement européen et le conseil européen doivent jouer un rôle clé </w:t>
      </w:r>
      <w:r w:rsidR="00B22AE5" w:rsidRPr="002E45FB">
        <w:rPr>
          <w:sz w:val="24"/>
          <w:szCs w:val="24"/>
        </w:rPr>
        <w:t xml:space="preserve">en ces matières </w:t>
      </w:r>
      <w:r w:rsidR="00BB07A5" w:rsidRPr="002E45FB">
        <w:rPr>
          <w:sz w:val="24"/>
          <w:szCs w:val="24"/>
        </w:rPr>
        <w:t>dans la prochaine législature !</w:t>
      </w:r>
      <w:r w:rsidRPr="002E45FB">
        <w:rPr>
          <w:sz w:val="24"/>
          <w:szCs w:val="24"/>
        </w:rPr>
        <w:t xml:space="preserve">  </w:t>
      </w:r>
      <w:ins w:id="2" w:author="LOBET Lucie" w:date="2019-05-22T16:41:00Z">
        <w:r w:rsidR="00440158" w:rsidRPr="002E45FB">
          <w:rPr>
            <w:sz w:val="24"/>
            <w:szCs w:val="24"/>
          </w:rPr>
          <w:t xml:space="preserve">    </w:t>
        </w:r>
      </w:ins>
    </w:p>
    <w:p w14:paraId="18414788" w14:textId="1A2600C5" w:rsidR="005D7504" w:rsidRPr="002E45FB" w:rsidRDefault="005D7504" w:rsidP="00E77631">
      <w:pPr>
        <w:pStyle w:val="Heading4"/>
        <w:rPr>
          <w:sz w:val="24"/>
          <w:szCs w:val="24"/>
        </w:rPr>
      </w:pPr>
      <w:r w:rsidRPr="002E45FB">
        <w:rPr>
          <w:sz w:val="24"/>
          <w:szCs w:val="24"/>
        </w:rPr>
        <w:t xml:space="preserve">Exemple « Mobilité » : Créer un </w:t>
      </w:r>
      <w:proofErr w:type="spellStart"/>
      <w:r w:rsidRPr="002E45FB">
        <w:rPr>
          <w:sz w:val="24"/>
          <w:szCs w:val="24"/>
        </w:rPr>
        <w:t>level</w:t>
      </w:r>
      <w:proofErr w:type="spellEnd"/>
      <w:r w:rsidRPr="002E45FB">
        <w:rPr>
          <w:sz w:val="24"/>
          <w:szCs w:val="24"/>
        </w:rPr>
        <w:t xml:space="preserve"> </w:t>
      </w:r>
      <w:proofErr w:type="spellStart"/>
      <w:r w:rsidRPr="002E45FB">
        <w:rPr>
          <w:sz w:val="24"/>
          <w:szCs w:val="24"/>
        </w:rPr>
        <w:t>playing</w:t>
      </w:r>
      <w:proofErr w:type="spellEnd"/>
      <w:r w:rsidRPr="002E45FB">
        <w:rPr>
          <w:sz w:val="24"/>
          <w:szCs w:val="24"/>
        </w:rPr>
        <w:t xml:space="preserve"> </w:t>
      </w:r>
      <w:proofErr w:type="spellStart"/>
      <w:r w:rsidRPr="002E45FB">
        <w:rPr>
          <w:sz w:val="24"/>
          <w:szCs w:val="24"/>
        </w:rPr>
        <w:t>field</w:t>
      </w:r>
      <w:proofErr w:type="spellEnd"/>
      <w:r w:rsidRPr="002E45FB">
        <w:rPr>
          <w:sz w:val="24"/>
          <w:szCs w:val="24"/>
        </w:rPr>
        <w:t xml:space="preserve"> pour les différents modes de transport</w:t>
      </w:r>
    </w:p>
    <w:p w14:paraId="6929215A" w14:textId="1CFC0C9C" w:rsidR="005D7504" w:rsidRPr="002E45FB" w:rsidRDefault="00055AFF" w:rsidP="00055AFF">
      <w:pPr>
        <w:pStyle w:val="textetiret"/>
        <w:rPr>
          <w:sz w:val="24"/>
          <w:szCs w:val="24"/>
        </w:rPr>
      </w:pPr>
      <w:r w:rsidRPr="002E45FB">
        <w:rPr>
          <w:sz w:val="24"/>
          <w:szCs w:val="24"/>
        </w:rPr>
        <w:tab/>
      </w:r>
      <w:r w:rsidR="005D7504" w:rsidRPr="002E45FB">
        <w:rPr>
          <w:sz w:val="24"/>
          <w:szCs w:val="24"/>
        </w:rPr>
        <w:t>Les différents modes de transport n’opèrent pas dans des conditions équitables, par exemple en ce qui concerne les cotisations pour l’utilisation de l’infrastructure, les règles de sécurité et les règles pour les conducteurs. Les coûts externes générés par les différents modes ne sont pas répercutés de façon égale dans les prix</w:t>
      </w:r>
      <w:r w:rsidR="00E56833" w:rsidRPr="002E45FB">
        <w:rPr>
          <w:sz w:val="24"/>
          <w:szCs w:val="24"/>
        </w:rPr>
        <w:t xml:space="preserve"> et la fiscalité</w:t>
      </w:r>
      <w:r w:rsidR="005D7504" w:rsidRPr="002E45FB">
        <w:rPr>
          <w:sz w:val="24"/>
          <w:szCs w:val="24"/>
        </w:rPr>
        <w:t xml:space="preserve"> pratiqués.</w:t>
      </w:r>
      <w:r w:rsidR="00E56833" w:rsidRPr="002E45FB">
        <w:rPr>
          <w:sz w:val="24"/>
          <w:szCs w:val="24"/>
        </w:rPr>
        <w:t xml:space="preserve"> Il y a quelques jours je lisais dans un rapport que la pollution en matière de gaz à effet de serre émis par les </w:t>
      </w:r>
      <w:r w:rsidR="00E56833" w:rsidRPr="002E45FB">
        <w:rPr>
          <w:sz w:val="24"/>
          <w:szCs w:val="24"/>
        </w:rPr>
        <w:lastRenderedPageBreak/>
        <w:t>bateaux de croisière était plus grande que l’ensemble des voitures qui circulent en Europe !?</w:t>
      </w:r>
    </w:p>
    <w:p w14:paraId="010DE323" w14:textId="648DC023" w:rsidR="005D7504" w:rsidRPr="002E45FB" w:rsidRDefault="00055AFF" w:rsidP="00055AFF">
      <w:pPr>
        <w:pStyle w:val="textetiret"/>
        <w:rPr>
          <w:b/>
          <w:bCs/>
          <w:sz w:val="24"/>
          <w:szCs w:val="24"/>
        </w:rPr>
      </w:pPr>
      <w:r w:rsidRPr="002E45FB">
        <w:rPr>
          <w:sz w:val="24"/>
          <w:szCs w:val="24"/>
        </w:rPr>
        <w:tab/>
      </w:r>
      <w:r w:rsidR="005D7504" w:rsidRPr="002E45FB">
        <w:rPr>
          <w:b/>
          <w:bCs/>
          <w:sz w:val="24"/>
          <w:szCs w:val="24"/>
        </w:rPr>
        <w:t>Le</w:t>
      </w:r>
      <w:r w:rsidR="00126481" w:rsidRPr="002E45FB">
        <w:rPr>
          <w:b/>
          <w:bCs/>
          <w:sz w:val="24"/>
          <w:szCs w:val="24"/>
        </w:rPr>
        <w:t xml:space="preserve">s partenaires sociaux </w:t>
      </w:r>
      <w:r w:rsidR="005D7504" w:rsidRPr="002E45FB">
        <w:rPr>
          <w:b/>
          <w:bCs/>
          <w:sz w:val="24"/>
          <w:szCs w:val="24"/>
        </w:rPr>
        <w:t>considère</w:t>
      </w:r>
      <w:r w:rsidR="00126481" w:rsidRPr="002E45FB">
        <w:rPr>
          <w:b/>
          <w:bCs/>
          <w:sz w:val="24"/>
          <w:szCs w:val="24"/>
        </w:rPr>
        <w:t>nt</w:t>
      </w:r>
      <w:r w:rsidR="005D7504" w:rsidRPr="002E45FB">
        <w:rPr>
          <w:b/>
          <w:bCs/>
          <w:sz w:val="24"/>
          <w:szCs w:val="24"/>
        </w:rPr>
        <w:t xml:space="preserve"> qu’il est important que les pouvoirs publics créent un </w:t>
      </w:r>
      <w:proofErr w:type="spellStart"/>
      <w:r w:rsidR="005D7504" w:rsidRPr="002E45FB">
        <w:rPr>
          <w:b/>
          <w:bCs/>
          <w:sz w:val="24"/>
          <w:szCs w:val="24"/>
        </w:rPr>
        <w:t>level</w:t>
      </w:r>
      <w:proofErr w:type="spellEnd"/>
      <w:r w:rsidR="005D7504" w:rsidRPr="002E45FB">
        <w:rPr>
          <w:b/>
          <w:bCs/>
          <w:sz w:val="24"/>
          <w:szCs w:val="24"/>
        </w:rPr>
        <w:t xml:space="preserve"> </w:t>
      </w:r>
      <w:proofErr w:type="spellStart"/>
      <w:r w:rsidR="005D7504" w:rsidRPr="002E45FB">
        <w:rPr>
          <w:b/>
          <w:bCs/>
          <w:sz w:val="24"/>
          <w:szCs w:val="24"/>
        </w:rPr>
        <w:t>playing</w:t>
      </w:r>
      <w:proofErr w:type="spellEnd"/>
      <w:r w:rsidR="005D7504" w:rsidRPr="002E45FB">
        <w:rPr>
          <w:b/>
          <w:bCs/>
          <w:sz w:val="24"/>
          <w:szCs w:val="24"/>
        </w:rPr>
        <w:t xml:space="preserve"> </w:t>
      </w:r>
      <w:proofErr w:type="spellStart"/>
      <w:r w:rsidR="005D7504" w:rsidRPr="002E45FB">
        <w:rPr>
          <w:b/>
          <w:bCs/>
          <w:sz w:val="24"/>
          <w:szCs w:val="24"/>
        </w:rPr>
        <w:t>field</w:t>
      </w:r>
      <w:proofErr w:type="spellEnd"/>
      <w:r w:rsidR="005D7504" w:rsidRPr="002E45FB">
        <w:rPr>
          <w:b/>
          <w:bCs/>
          <w:sz w:val="24"/>
          <w:szCs w:val="24"/>
        </w:rPr>
        <w:t xml:space="preserve"> pour les différents modes de transport, en tenant compte des externalités économiques, sociales et environnementales qu’ils génèrent et en soulignant l’importance de leur complémentarité. La simplification du transport international,</w:t>
      </w:r>
      <w:r w:rsidR="00E56833" w:rsidRPr="002E45FB">
        <w:rPr>
          <w:b/>
          <w:bCs/>
          <w:sz w:val="24"/>
          <w:szCs w:val="24"/>
        </w:rPr>
        <w:t xml:space="preserve"> p.ex. au niveau ferroviaire</w:t>
      </w:r>
      <w:r w:rsidR="005D7504" w:rsidRPr="002E45FB">
        <w:rPr>
          <w:b/>
          <w:bCs/>
          <w:sz w:val="24"/>
          <w:szCs w:val="24"/>
        </w:rPr>
        <w:t xml:space="preserve"> par l’élimination des barrières techniques et autres peut également contribuer à créer des conditions équitables entre les modes</w:t>
      </w:r>
      <w:r w:rsidR="00440158" w:rsidRPr="002E45FB">
        <w:rPr>
          <w:b/>
          <w:bCs/>
          <w:sz w:val="24"/>
          <w:szCs w:val="24"/>
        </w:rPr>
        <w:t xml:space="preserve"> de transport</w:t>
      </w:r>
      <w:r w:rsidR="005D7504" w:rsidRPr="002E45FB">
        <w:rPr>
          <w:b/>
          <w:bCs/>
          <w:sz w:val="24"/>
          <w:szCs w:val="24"/>
        </w:rPr>
        <w:t>.</w:t>
      </w:r>
    </w:p>
    <w:p w14:paraId="3C8DDD46" w14:textId="5EB0DFF0" w:rsidR="005D7504" w:rsidRPr="002E45FB" w:rsidRDefault="005D7504" w:rsidP="00E77631">
      <w:pPr>
        <w:pStyle w:val="Heading4"/>
        <w:rPr>
          <w:sz w:val="24"/>
          <w:szCs w:val="24"/>
        </w:rPr>
      </w:pPr>
      <w:r w:rsidRPr="002E45FB">
        <w:rPr>
          <w:sz w:val="24"/>
          <w:szCs w:val="24"/>
        </w:rPr>
        <w:t xml:space="preserve">Exemple « Economie circulaire » : </w:t>
      </w:r>
      <w:r w:rsidRPr="002E45FB">
        <w:rPr>
          <w:sz w:val="24"/>
          <w:szCs w:val="24"/>
          <w:lang w:val="fr-FR"/>
        </w:rPr>
        <w:t>Vers un "</w:t>
      </w:r>
      <w:proofErr w:type="spellStart"/>
      <w:r w:rsidRPr="002E45FB">
        <w:rPr>
          <w:sz w:val="24"/>
          <w:szCs w:val="24"/>
          <w:lang w:val="fr-FR"/>
        </w:rPr>
        <w:t>level</w:t>
      </w:r>
      <w:proofErr w:type="spellEnd"/>
      <w:r w:rsidRPr="002E45FB">
        <w:rPr>
          <w:sz w:val="24"/>
          <w:szCs w:val="24"/>
          <w:lang w:val="fr-FR"/>
        </w:rPr>
        <w:t xml:space="preserve"> </w:t>
      </w:r>
      <w:proofErr w:type="spellStart"/>
      <w:r w:rsidRPr="002E45FB">
        <w:rPr>
          <w:sz w:val="24"/>
          <w:szCs w:val="24"/>
          <w:lang w:val="fr-FR"/>
        </w:rPr>
        <w:t>playing</w:t>
      </w:r>
      <w:proofErr w:type="spellEnd"/>
      <w:r w:rsidRPr="002E45FB">
        <w:rPr>
          <w:sz w:val="24"/>
          <w:szCs w:val="24"/>
          <w:lang w:val="fr-FR"/>
        </w:rPr>
        <w:t xml:space="preserve"> </w:t>
      </w:r>
      <w:proofErr w:type="spellStart"/>
      <w:r w:rsidRPr="002E45FB">
        <w:rPr>
          <w:sz w:val="24"/>
          <w:szCs w:val="24"/>
          <w:lang w:val="fr-FR"/>
        </w:rPr>
        <w:t>field</w:t>
      </w:r>
      <w:proofErr w:type="spellEnd"/>
      <w:r w:rsidRPr="002E45FB">
        <w:rPr>
          <w:sz w:val="24"/>
          <w:szCs w:val="24"/>
          <w:lang w:val="fr-FR"/>
        </w:rPr>
        <w:t>" international</w:t>
      </w:r>
      <w:r w:rsidR="00A6566E" w:rsidRPr="002E45FB">
        <w:rPr>
          <w:sz w:val="24"/>
          <w:szCs w:val="24"/>
          <w:lang w:val="fr-FR"/>
        </w:rPr>
        <w:t xml:space="preserve"> des </w:t>
      </w:r>
      <w:r w:rsidR="00440158" w:rsidRPr="002E45FB">
        <w:rPr>
          <w:sz w:val="24"/>
          <w:szCs w:val="24"/>
          <w:lang w:val="fr-FR"/>
        </w:rPr>
        <w:t>conditions minimales de traitement des déchets au niveau de l’environnement, de la santé, etc.</w:t>
      </w:r>
      <w:r w:rsidR="00A6566E" w:rsidRPr="002E45FB">
        <w:rPr>
          <w:sz w:val="24"/>
          <w:szCs w:val="24"/>
          <w:lang w:val="fr-FR"/>
        </w:rPr>
        <w:t xml:space="preserve"> </w:t>
      </w:r>
    </w:p>
    <w:p w14:paraId="3E99765F" w14:textId="58578D3F" w:rsidR="005D7504" w:rsidRPr="002E45FB" w:rsidRDefault="00055AFF" w:rsidP="00055AFF">
      <w:pPr>
        <w:pStyle w:val="textetiret"/>
        <w:rPr>
          <w:sz w:val="24"/>
          <w:szCs w:val="24"/>
        </w:rPr>
      </w:pPr>
      <w:r w:rsidRPr="002E45FB">
        <w:rPr>
          <w:sz w:val="24"/>
          <w:szCs w:val="24"/>
        </w:rPr>
        <w:tab/>
      </w:r>
      <w:r w:rsidR="005D7504" w:rsidRPr="002E45FB">
        <w:rPr>
          <w:sz w:val="24"/>
          <w:szCs w:val="24"/>
        </w:rPr>
        <w:t xml:space="preserve">Le marché des déchets est un marché international. Les déchets sont souvent transportés vers les pays où ils peuvent être traités de la manière </w:t>
      </w:r>
      <w:proofErr w:type="gramStart"/>
      <w:r w:rsidR="005D7504" w:rsidRPr="002E45FB">
        <w:rPr>
          <w:sz w:val="24"/>
          <w:szCs w:val="24"/>
        </w:rPr>
        <w:t>la</w:t>
      </w:r>
      <w:proofErr w:type="gramEnd"/>
      <w:r w:rsidR="005D7504" w:rsidRPr="002E45FB">
        <w:rPr>
          <w:sz w:val="24"/>
          <w:szCs w:val="24"/>
        </w:rPr>
        <w:t xml:space="preserve"> moins onéreuse. D'un point de vue environnemental, cela peut constituer un problème si les déchets sont transportés dans un pays où le processus de recyclage ne satisfait pas les conditions minimales européennes au niveau de l'environnement, de la santé, de la sécurité des citoyens et des travailleurs. </w:t>
      </w:r>
    </w:p>
    <w:p w14:paraId="25FCE6C9" w14:textId="1F37D790" w:rsidR="005D7504" w:rsidRPr="002E45FB" w:rsidRDefault="00055AFF" w:rsidP="00055AFF">
      <w:pPr>
        <w:pStyle w:val="textetiret"/>
        <w:rPr>
          <w:sz w:val="24"/>
          <w:szCs w:val="24"/>
        </w:rPr>
      </w:pPr>
      <w:r w:rsidRPr="002E45FB">
        <w:rPr>
          <w:sz w:val="24"/>
          <w:szCs w:val="24"/>
        </w:rPr>
        <w:tab/>
      </w:r>
      <w:r w:rsidR="005D7504" w:rsidRPr="002E45FB">
        <w:rPr>
          <w:sz w:val="24"/>
          <w:szCs w:val="24"/>
        </w:rPr>
        <w:t>Une réponse possible à cela est de lier l'autorisation pour le transport de déchets à la certification des entreprises qui procèdent au traitement final des déchets. De cette manière, il est exigé que les déchets générés en Europe soient également traités dans des entreprises qui satisfont à certaines normes de qualité.</w:t>
      </w:r>
    </w:p>
    <w:p w14:paraId="09FFF567" w14:textId="53DBAA24" w:rsidR="005D7504" w:rsidRPr="002E45FB" w:rsidRDefault="005D7504" w:rsidP="00E77631">
      <w:pPr>
        <w:pStyle w:val="Heading4"/>
        <w:rPr>
          <w:sz w:val="24"/>
          <w:szCs w:val="24"/>
        </w:rPr>
      </w:pPr>
      <w:r w:rsidRPr="002E45FB">
        <w:rPr>
          <w:sz w:val="24"/>
          <w:szCs w:val="24"/>
        </w:rPr>
        <w:t xml:space="preserve">Exemple « Economie circulaire » : </w:t>
      </w:r>
      <w:r w:rsidR="00A6566E" w:rsidRPr="002E45FB">
        <w:rPr>
          <w:sz w:val="24"/>
          <w:szCs w:val="24"/>
        </w:rPr>
        <w:t>Vers un « </w:t>
      </w:r>
      <w:proofErr w:type="spellStart"/>
      <w:r w:rsidR="00A6566E" w:rsidRPr="002E45FB">
        <w:rPr>
          <w:sz w:val="24"/>
          <w:szCs w:val="24"/>
        </w:rPr>
        <w:t>level</w:t>
      </w:r>
      <w:proofErr w:type="spellEnd"/>
      <w:r w:rsidR="00A6566E" w:rsidRPr="002E45FB">
        <w:rPr>
          <w:sz w:val="24"/>
          <w:szCs w:val="24"/>
        </w:rPr>
        <w:t xml:space="preserve"> </w:t>
      </w:r>
      <w:proofErr w:type="spellStart"/>
      <w:r w:rsidR="00A6566E" w:rsidRPr="002E45FB">
        <w:rPr>
          <w:sz w:val="24"/>
          <w:szCs w:val="24"/>
        </w:rPr>
        <w:t>playing</w:t>
      </w:r>
      <w:proofErr w:type="spellEnd"/>
      <w:r w:rsidR="00A6566E" w:rsidRPr="002E45FB">
        <w:rPr>
          <w:sz w:val="24"/>
          <w:szCs w:val="24"/>
        </w:rPr>
        <w:t xml:space="preserve"> </w:t>
      </w:r>
      <w:proofErr w:type="spellStart"/>
      <w:r w:rsidR="00A6566E" w:rsidRPr="002E45FB">
        <w:rPr>
          <w:sz w:val="24"/>
          <w:szCs w:val="24"/>
        </w:rPr>
        <w:t>field</w:t>
      </w:r>
      <w:proofErr w:type="spellEnd"/>
      <w:r w:rsidR="00A6566E" w:rsidRPr="002E45FB">
        <w:rPr>
          <w:sz w:val="24"/>
          <w:szCs w:val="24"/>
        </w:rPr>
        <w:t xml:space="preserve"> international de</w:t>
      </w:r>
      <w:r w:rsidR="00440158" w:rsidRPr="002E45FB">
        <w:rPr>
          <w:sz w:val="24"/>
          <w:szCs w:val="24"/>
        </w:rPr>
        <w:t xml:space="preserve">s définitions concernant les </w:t>
      </w:r>
      <w:r w:rsidR="00A6566E" w:rsidRPr="002E45FB">
        <w:rPr>
          <w:sz w:val="24"/>
          <w:szCs w:val="24"/>
        </w:rPr>
        <w:t>déchet</w:t>
      </w:r>
      <w:r w:rsidR="00440158" w:rsidRPr="002E45FB">
        <w:rPr>
          <w:sz w:val="24"/>
          <w:szCs w:val="24"/>
        </w:rPr>
        <w:t>s</w:t>
      </w:r>
    </w:p>
    <w:p w14:paraId="54FF1A35" w14:textId="247E837D" w:rsidR="00A6566E" w:rsidRPr="002E45FB" w:rsidRDefault="00055AFF" w:rsidP="00055AFF">
      <w:pPr>
        <w:pStyle w:val="textetiret"/>
        <w:rPr>
          <w:sz w:val="24"/>
          <w:szCs w:val="24"/>
        </w:rPr>
      </w:pPr>
      <w:r w:rsidRPr="002E45FB">
        <w:rPr>
          <w:sz w:val="24"/>
          <w:szCs w:val="24"/>
        </w:rPr>
        <w:tab/>
      </w:r>
      <w:r w:rsidR="005D7504" w:rsidRPr="002E45FB">
        <w:rPr>
          <w:sz w:val="24"/>
          <w:szCs w:val="24"/>
        </w:rPr>
        <w:t>Malgré les définitions qui sont données dans la directive sur les déchets et dans le règlement CLP, d</w:t>
      </w:r>
      <w:r w:rsidRPr="002E45FB">
        <w:rPr>
          <w:sz w:val="24"/>
          <w:szCs w:val="24"/>
        </w:rPr>
        <w:t>’</w:t>
      </w:r>
      <w:r w:rsidR="005D7504" w:rsidRPr="002E45FB">
        <w:rPr>
          <w:sz w:val="24"/>
          <w:szCs w:val="24"/>
        </w:rPr>
        <w:t>importantes différences d</w:t>
      </w:r>
      <w:r w:rsidRPr="002E45FB">
        <w:rPr>
          <w:sz w:val="24"/>
          <w:szCs w:val="24"/>
        </w:rPr>
        <w:t>’</w:t>
      </w:r>
      <w:r w:rsidR="005D7504" w:rsidRPr="002E45FB">
        <w:rPr>
          <w:sz w:val="24"/>
          <w:szCs w:val="24"/>
        </w:rPr>
        <w:t xml:space="preserve">interprétations existent encore entre pays et régions. Ces différences </w:t>
      </w:r>
      <w:r w:rsidR="00A6566E" w:rsidRPr="002E45FB">
        <w:rPr>
          <w:sz w:val="24"/>
          <w:szCs w:val="24"/>
        </w:rPr>
        <w:t>d</w:t>
      </w:r>
      <w:r w:rsidRPr="002E45FB">
        <w:rPr>
          <w:sz w:val="24"/>
          <w:szCs w:val="24"/>
        </w:rPr>
        <w:t>’</w:t>
      </w:r>
      <w:r w:rsidR="00A6566E" w:rsidRPr="002E45FB">
        <w:rPr>
          <w:sz w:val="24"/>
          <w:szCs w:val="24"/>
        </w:rPr>
        <w:t xml:space="preserve">interprétation constituent un obstacle important au transport international de déchets. De ce fait, la </w:t>
      </w:r>
      <w:r w:rsidR="00440158" w:rsidRPr="002E45FB">
        <w:rPr>
          <w:sz w:val="24"/>
          <w:szCs w:val="24"/>
        </w:rPr>
        <w:t>Belgique</w:t>
      </w:r>
      <w:r w:rsidR="00A6566E" w:rsidRPr="002E45FB">
        <w:rPr>
          <w:sz w:val="24"/>
          <w:szCs w:val="24"/>
        </w:rPr>
        <w:t xml:space="preserve"> manque des opportunités en matière de traitement de déchets issus de l’étrangers et donc en matière de création de valeur ajoutée et d</w:t>
      </w:r>
      <w:r w:rsidRPr="002E45FB">
        <w:rPr>
          <w:sz w:val="24"/>
          <w:szCs w:val="24"/>
        </w:rPr>
        <w:t>’</w:t>
      </w:r>
      <w:r w:rsidR="00A6566E" w:rsidRPr="002E45FB">
        <w:rPr>
          <w:sz w:val="24"/>
          <w:szCs w:val="24"/>
        </w:rPr>
        <w:t>emplois au niveau national.</w:t>
      </w:r>
    </w:p>
    <w:p w14:paraId="7564BF8F" w14:textId="47024031" w:rsidR="005D7504" w:rsidRPr="002E45FB" w:rsidRDefault="00055AFF" w:rsidP="00055AFF">
      <w:pPr>
        <w:pStyle w:val="textetiret"/>
        <w:rPr>
          <w:b/>
          <w:bCs/>
          <w:sz w:val="24"/>
          <w:szCs w:val="24"/>
        </w:rPr>
      </w:pPr>
      <w:r w:rsidRPr="002E45FB">
        <w:rPr>
          <w:sz w:val="24"/>
          <w:szCs w:val="24"/>
        </w:rPr>
        <w:tab/>
      </w:r>
      <w:r w:rsidR="005D7504" w:rsidRPr="002E45FB">
        <w:rPr>
          <w:b/>
          <w:bCs/>
          <w:sz w:val="24"/>
          <w:szCs w:val="24"/>
        </w:rPr>
        <w:t xml:space="preserve">Une harmonisation à ce niveau est dès lors nécessaire. Le forum ECHA, qui a été mis sur pied dans le cadre de REACH est un bon exemple dans ce domaine. Celui-ci veille à coordonner le contrôle de REACH et de CLP dans les États membres de l'UE, en Norvège, en Islande et au Liechtenstein en faisant en sorte que ces pays adoptent une même ligne d'interprétation. Un forum identique pourrait être mis sur pied afin de parvenir à une interprétation harmonisée dans les discussions en matière de déchets. </w:t>
      </w:r>
    </w:p>
    <w:p w14:paraId="59743064" w14:textId="1EE31F61" w:rsidR="00E77631" w:rsidRPr="002E45FB" w:rsidRDefault="00E77631" w:rsidP="00E77631">
      <w:pPr>
        <w:pStyle w:val="Heading4"/>
        <w:rPr>
          <w:sz w:val="24"/>
          <w:szCs w:val="24"/>
        </w:rPr>
      </w:pPr>
      <w:r w:rsidRPr="002E45FB">
        <w:rPr>
          <w:sz w:val="24"/>
          <w:szCs w:val="24"/>
        </w:rPr>
        <w:t>Exemple « Energie/Climat »</w:t>
      </w:r>
      <w:r w:rsidR="0038309F" w:rsidRPr="002E45FB">
        <w:rPr>
          <w:sz w:val="24"/>
          <w:szCs w:val="24"/>
        </w:rPr>
        <w:t> : Les grands chantiers de la transition énergétique à long terme</w:t>
      </w:r>
    </w:p>
    <w:p w14:paraId="025A69D1" w14:textId="115AD225" w:rsidR="00DC5E75" w:rsidRPr="002E45FB" w:rsidRDefault="00E77631" w:rsidP="00E77631">
      <w:pPr>
        <w:pStyle w:val="textetiret"/>
        <w:rPr>
          <w:sz w:val="24"/>
          <w:szCs w:val="24"/>
        </w:rPr>
      </w:pPr>
      <w:r w:rsidRPr="002E45FB">
        <w:rPr>
          <w:sz w:val="24"/>
          <w:szCs w:val="24"/>
        </w:rPr>
        <w:t xml:space="preserve"> </w:t>
      </w:r>
      <w:r w:rsidRPr="002E45FB">
        <w:rPr>
          <w:sz w:val="24"/>
          <w:szCs w:val="24"/>
        </w:rPr>
        <w:tab/>
        <w:t>Les grands chantiers de la transition énergétique à long terme sont liés à des problématiques comme la maîtrise</w:t>
      </w:r>
      <w:r w:rsidR="00D5549D" w:rsidRPr="002E45FB">
        <w:rPr>
          <w:sz w:val="24"/>
          <w:szCs w:val="24"/>
        </w:rPr>
        <w:t>/diminution</w:t>
      </w:r>
      <w:r w:rsidRPr="002E45FB">
        <w:rPr>
          <w:sz w:val="24"/>
          <w:szCs w:val="24"/>
        </w:rPr>
        <w:t xml:space="preserve"> de la consommation d’énergie, le développement des énergies renouvelables et des capacités de stockage, </w:t>
      </w:r>
      <w:r w:rsidRPr="002E45FB">
        <w:rPr>
          <w:sz w:val="24"/>
          <w:szCs w:val="24"/>
        </w:rPr>
        <w:lastRenderedPageBreak/>
        <w:t xml:space="preserve">etc. </w:t>
      </w:r>
      <w:r w:rsidR="002E45FB">
        <w:rPr>
          <w:sz w:val="24"/>
          <w:szCs w:val="24"/>
        </w:rPr>
        <w:t xml:space="preserve">il faut absolument </w:t>
      </w:r>
      <w:r w:rsidRPr="002E45FB">
        <w:rPr>
          <w:sz w:val="24"/>
          <w:szCs w:val="24"/>
        </w:rPr>
        <w:t>orienter la recherche fondamentale</w:t>
      </w:r>
      <w:r w:rsidR="002E45FB">
        <w:rPr>
          <w:sz w:val="24"/>
          <w:szCs w:val="24"/>
        </w:rPr>
        <w:t xml:space="preserve"> et appliquée</w:t>
      </w:r>
      <w:r w:rsidRPr="002E45FB">
        <w:rPr>
          <w:sz w:val="24"/>
          <w:szCs w:val="24"/>
        </w:rPr>
        <w:t xml:space="preserve"> vers le développement de technologies qui présentent des solutions potentielles </w:t>
      </w:r>
      <w:r w:rsidR="00D5549D" w:rsidRPr="002E45FB">
        <w:rPr>
          <w:sz w:val="24"/>
          <w:szCs w:val="24"/>
        </w:rPr>
        <w:t>à ces</w:t>
      </w:r>
      <w:r w:rsidRPr="002E45FB">
        <w:rPr>
          <w:sz w:val="24"/>
          <w:szCs w:val="24"/>
        </w:rPr>
        <w:t xml:space="preserve"> enjeux. Il</w:t>
      </w:r>
      <w:r w:rsidR="002E45FB">
        <w:rPr>
          <w:sz w:val="24"/>
          <w:szCs w:val="24"/>
        </w:rPr>
        <w:t xml:space="preserve"> faut</w:t>
      </w:r>
      <w:r w:rsidRPr="002E45FB">
        <w:rPr>
          <w:sz w:val="24"/>
          <w:szCs w:val="24"/>
        </w:rPr>
        <w:t xml:space="preserve"> favoriser le développement économique de technologies émergentes notamment en stimulant l’entrée de nouveaux acteurs porteurs de ces technologies. Il</w:t>
      </w:r>
      <w:r w:rsidR="002E45FB">
        <w:rPr>
          <w:sz w:val="24"/>
          <w:szCs w:val="24"/>
        </w:rPr>
        <w:t xml:space="preserve"> faut </w:t>
      </w:r>
      <w:r w:rsidRPr="002E45FB">
        <w:rPr>
          <w:sz w:val="24"/>
          <w:szCs w:val="24"/>
        </w:rPr>
        <w:t>aussi accompagner les acteurs les plus sensibles à l’augmentation des prix de l’énergie tout en stimulant l’amélioration de l’efficacité énergétique et les comportements contribuant à réduire les coûts du système énergétique.</w:t>
      </w:r>
    </w:p>
    <w:p w14:paraId="14524D2A" w14:textId="3BC63A94" w:rsidR="001C1B5A" w:rsidRPr="002E45FB" w:rsidRDefault="001C1B5A" w:rsidP="001C1B5A">
      <w:pPr>
        <w:pStyle w:val="Heading4"/>
        <w:rPr>
          <w:sz w:val="24"/>
          <w:szCs w:val="24"/>
          <w:lang w:val="fr-FR"/>
        </w:rPr>
      </w:pPr>
      <w:r w:rsidRPr="002E45FB">
        <w:rPr>
          <w:sz w:val="24"/>
          <w:szCs w:val="24"/>
          <w:lang w:val="fr-FR"/>
        </w:rPr>
        <w:t xml:space="preserve">Exemple “Energie/Climat” : </w:t>
      </w:r>
      <w:r w:rsidR="00962367" w:rsidRPr="002E45FB">
        <w:rPr>
          <w:sz w:val="24"/>
          <w:szCs w:val="24"/>
          <w:lang w:val="fr-FR"/>
        </w:rPr>
        <w:t>Vers plus de c</w:t>
      </w:r>
      <w:r w:rsidRPr="002E45FB">
        <w:rPr>
          <w:sz w:val="24"/>
          <w:szCs w:val="24"/>
          <w:lang w:val="fr-FR"/>
        </w:rPr>
        <w:t>ollaboration au niveau européen pour garantir la sécurité d’approvisionnement électrique</w:t>
      </w:r>
    </w:p>
    <w:p w14:paraId="7CE1B841" w14:textId="19C5E235" w:rsidR="001C1B5A" w:rsidRPr="002E45FB" w:rsidRDefault="00962367" w:rsidP="00962367">
      <w:pPr>
        <w:pStyle w:val="textetiret"/>
        <w:rPr>
          <w:sz w:val="24"/>
          <w:szCs w:val="24"/>
          <w:lang w:val="fr-FR"/>
        </w:rPr>
      </w:pPr>
      <w:r w:rsidRPr="002E45FB">
        <w:rPr>
          <w:sz w:val="24"/>
          <w:szCs w:val="24"/>
          <w:lang w:val="fr-FR"/>
        </w:rPr>
        <w:tab/>
      </w:r>
      <w:r w:rsidR="001C1B5A" w:rsidRPr="002E45FB">
        <w:rPr>
          <w:sz w:val="24"/>
          <w:szCs w:val="24"/>
          <w:lang w:val="fr-FR"/>
        </w:rPr>
        <w:t>Le CCE souligne qu’il importe de renforcer la collaboration</w:t>
      </w:r>
      <w:r w:rsidRPr="002E45FB">
        <w:rPr>
          <w:sz w:val="24"/>
          <w:szCs w:val="24"/>
          <w:lang w:val="fr-FR"/>
        </w:rPr>
        <w:t>,</w:t>
      </w:r>
      <w:r w:rsidR="001C1B5A" w:rsidRPr="002E45FB">
        <w:rPr>
          <w:sz w:val="24"/>
          <w:szCs w:val="24"/>
          <w:lang w:val="fr-FR"/>
        </w:rPr>
        <w:t xml:space="preserve"> </w:t>
      </w:r>
      <w:r w:rsidRPr="002E45FB">
        <w:rPr>
          <w:sz w:val="24"/>
          <w:szCs w:val="24"/>
          <w:lang w:val="fr-FR"/>
        </w:rPr>
        <w:t xml:space="preserve">tant au niveau des autorités que des régulateurs, </w:t>
      </w:r>
      <w:r w:rsidR="001C1B5A" w:rsidRPr="002E45FB">
        <w:rPr>
          <w:sz w:val="24"/>
          <w:szCs w:val="24"/>
          <w:lang w:val="fr-FR"/>
        </w:rPr>
        <w:t xml:space="preserve">avec les </w:t>
      </w:r>
      <w:r w:rsidRPr="002E45FB">
        <w:rPr>
          <w:sz w:val="24"/>
          <w:szCs w:val="24"/>
          <w:lang w:val="fr-FR"/>
        </w:rPr>
        <w:t xml:space="preserve">autres </w:t>
      </w:r>
      <w:r w:rsidR="001C1B5A" w:rsidRPr="002E45FB">
        <w:rPr>
          <w:sz w:val="24"/>
          <w:szCs w:val="24"/>
          <w:lang w:val="fr-FR"/>
        </w:rPr>
        <w:t xml:space="preserve">pays </w:t>
      </w:r>
      <w:r w:rsidRPr="002E45FB">
        <w:rPr>
          <w:sz w:val="24"/>
          <w:szCs w:val="24"/>
          <w:lang w:val="fr-FR"/>
        </w:rPr>
        <w:t>européens</w:t>
      </w:r>
      <w:r w:rsidR="001C1B5A" w:rsidRPr="002E45FB">
        <w:rPr>
          <w:sz w:val="24"/>
          <w:szCs w:val="24"/>
          <w:lang w:val="fr-FR"/>
        </w:rPr>
        <w:t xml:space="preserve"> dans le domaine de la sécurité d’approvisionnement. Il estime que la sécurité d’approvisionnement doit être garantie dans un contexte de marché de l’électricité élargi, dans un réseau interconnecté au niveau européen, moyennant une coordination nécessaire des politiques à l’intérieure de la zone. Une politique d’approvisionnement cohérente au niveau national européen favoriserait les investissements futurs dans le secteur de l’énergie proprement dit et dans l’ensemble de l’économie, ce qui aurait un effet positif sur la prospérité de la Belgique et dans les autres pays européens.</w:t>
      </w:r>
    </w:p>
    <w:p w14:paraId="3DEF2048" w14:textId="77777777" w:rsidR="00FA3CF0" w:rsidRPr="002E45FB" w:rsidRDefault="0025330F" w:rsidP="00055AFF">
      <w:pPr>
        <w:pStyle w:val="Heading1"/>
        <w:rPr>
          <w:sz w:val="24"/>
          <w:szCs w:val="24"/>
        </w:rPr>
      </w:pPr>
      <w:r w:rsidRPr="002E45FB">
        <w:rPr>
          <w:sz w:val="24"/>
          <w:szCs w:val="24"/>
        </w:rPr>
        <w:t>Nécessité d’une s</w:t>
      </w:r>
      <w:r w:rsidR="00083319" w:rsidRPr="002E45FB">
        <w:rPr>
          <w:sz w:val="24"/>
          <w:szCs w:val="24"/>
        </w:rPr>
        <w:t>tratégie de monitoring</w:t>
      </w:r>
      <w:r w:rsidRPr="002E45FB">
        <w:rPr>
          <w:sz w:val="24"/>
          <w:szCs w:val="24"/>
        </w:rPr>
        <w:t xml:space="preserve"> fondée sur </w:t>
      </w:r>
      <w:bookmarkStart w:id="3" w:name="_Hlk9410959"/>
      <w:r w:rsidRPr="002E45FB">
        <w:rPr>
          <w:sz w:val="24"/>
          <w:szCs w:val="24"/>
        </w:rPr>
        <w:t>un set d’indicateurs pertinents et complets</w:t>
      </w:r>
    </w:p>
    <w:bookmarkEnd w:id="3"/>
    <w:p w14:paraId="2B54F9B8" w14:textId="18FE0B31" w:rsidR="00DF4F28" w:rsidRPr="002E45FB" w:rsidRDefault="00DF4F28" w:rsidP="00055AFF">
      <w:pPr>
        <w:pStyle w:val="textesansnumro"/>
        <w:rPr>
          <w:ins w:id="4" w:author="LOBET Lucie" w:date="2019-05-22T15:22:00Z"/>
          <w:sz w:val="24"/>
          <w:szCs w:val="24"/>
        </w:rPr>
      </w:pPr>
      <w:r w:rsidRPr="002E45FB">
        <w:rPr>
          <w:sz w:val="24"/>
          <w:szCs w:val="24"/>
        </w:rPr>
        <w:t>Toute politique doit, selon le CCE, être évaluée par rapport aux objectifs qu’elle vise. Un set complet d’indicateurs pertinents est nécessaire à cet effet.</w:t>
      </w:r>
      <w:r w:rsidR="00224126" w:rsidRPr="002E45FB">
        <w:rPr>
          <w:sz w:val="24"/>
          <w:szCs w:val="24"/>
        </w:rPr>
        <w:t xml:space="preserve"> </w:t>
      </w:r>
      <w:r w:rsidR="00193C98" w:rsidRPr="002E45FB">
        <w:rPr>
          <w:sz w:val="24"/>
          <w:szCs w:val="24"/>
        </w:rPr>
        <w:t xml:space="preserve">Le bilan des progrès de la Belgique vers les ODD est évalué par le Bureau fédéral du Plan via 34 indicateurs de suivi, dont certains proviennent de la base de données d’Eurostat. </w:t>
      </w:r>
      <w:r w:rsidR="00564537" w:rsidRPr="002E45FB">
        <w:rPr>
          <w:sz w:val="24"/>
          <w:szCs w:val="24"/>
        </w:rPr>
        <w:t>Toutefois, l</w:t>
      </w:r>
      <w:r w:rsidR="00193C98" w:rsidRPr="002E45FB">
        <w:rPr>
          <w:sz w:val="24"/>
          <w:szCs w:val="24"/>
        </w:rPr>
        <w:t>e</w:t>
      </w:r>
      <w:r w:rsidR="00D5549D" w:rsidRPr="002E45FB">
        <w:rPr>
          <w:sz w:val="24"/>
          <w:szCs w:val="24"/>
        </w:rPr>
        <w:t>s partenaires sociaux</w:t>
      </w:r>
      <w:r w:rsidR="00193C98" w:rsidRPr="002E45FB">
        <w:rPr>
          <w:sz w:val="24"/>
          <w:szCs w:val="24"/>
        </w:rPr>
        <w:t xml:space="preserve"> estime</w:t>
      </w:r>
      <w:r w:rsidR="00564537" w:rsidRPr="002E45FB">
        <w:rPr>
          <w:sz w:val="24"/>
          <w:szCs w:val="24"/>
        </w:rPr>
        <w:t>nt</w:t>
      </w:r>
      <w:r w:rsidR="00193C98" w:rsidRPr="002E45FB">
        <w:rPr>
          <w:sz w:val="24"/>
          <w:szCs w:val="24"/>
        </w:rPr>
        <w:t xml:space="preserve"> que les indicateurs de suivi du BFP et d’Eurostat ne sont pas suffisamment pertinents/complets pour évaluer les progrès des Etats membres vers les Objectifs de développement durable et pour fournir une base à l’élaboration des politiques. C’est notamment le cas du set « Indicateurs d’économie circulaire ».</w:t>
      </w:r>
      <w:r w:rsidR="00055AFF" w:rsidRPr="002E45FB">
        <w:rPr>
          <w:sz w:val="24"/>
          <w:szCs w:val="24"/>
        </w:rPr>
        <w:t xml:space="preserve">  </w:t>
      </w:r>
    </w:p>
    <w:p w14:paraId="5DD80B40" w14:textId="77777777" w:rsidR="00193C98" w:rsidRPr="002E45FB" w:rsidRDefault="00193C98" w:rsidP="00E77631">
      <w:pPr>
        <w:pStyle w:val="Heading4"/>
        <w:rPr>
          <w:sz w:val="24"/>
          <w:szCs w:val="24"/>
        </w:rPr>
      </w:pPr>
      <w:r w:rsidRPr="002E45FB">
        <w:rPr>
          <w:sz w:val="24"/>
          <w:szCs w:val="24"/>
        </w:rPr>
        <w:t>Exemple : Code NACE « Economie circulaire »</w:t>
      </w:r>
    </w:p>
    <w:p w14:paraId="44348B96" w14:textId="554F363C" w:rsidR="00193C98" w:rsidRPr="002E45FB" w:rsidRDefault="00055AFF" w:rsidP="00055AFF">
      <w:pPr>
        <w:pStyle w:val="textetiret"/>
        <w:rPr>
          <w:sz w:val="24"/>
          <w:szCs w:val="24"/>
        </w:rPr>
      </w:pPr>
      <w:r w:rsidRPr="002E45FB">
        <w:rPr>
          <w:sz w:val="24"/>
          <w:szCs w:val="24"/>
        </w:rPr>
        <w:tab/>
      </w:r>
      <w:r w:rsidR="00193C98" w:rsidRPr="002E45FB">
        <w:rPr>
          <w:sz w:val="24"/>
          <w:szCs w:val="24"/>
        </w:rPr>
        <w:t xml:space="preserve">L’indicateur « Investissements privés, emplois et valeur ajoutée brute liés aux secteurs de l'économie circulaire » ne concerne, par exemple, que les secteurs du recyclage, de la réparation et de la réutilisation. Et ce, car les activités de l’économie circulaire qui relèvent notamment de l’éco-conception, de l’écologie industrielle, de l’économie collaborative et de l’économie de la fonctionnalité ne sont actuellement pas identifiables dans les nomenclatures statistiques NACE. Il est, par conséquent, essentiel que, dans un premier temps, les sets d’indicateurs de développement durable soient adaptés et complétés au niveau européen et que la nomenclature NACE soit révisée. </w:t>
      </w:r>
    </w:p>
    <w:p w14:paraId="4BEA8820" w14:textId="5DAD0053" w:rsidR="00193C98" w:rsidRPr="002E45FB" w:rsidRDefault="00193C98" w:rsidP="00E77631">
      <w:pPr>
        <w:pStyle w:val="Heading4"/>
        <w:rPr>
          <w:sz w:val="24"/>
          <w:szCs w:val="24"/>
        </w:rPr>
      </w:pPr>
      <w:r w:rsidRPr="002E45FB">
        <w:rPr>
          <w:sz w:val="24"/>
          <w:szCs w:val="24"/>
        </w:rPr>
        <w:lastRenderedPageBreak/>
        <w:t xml:space="preserve">Exemple : Productivité des ressources </w:t>
      </w:r>
      <w:r w:rsidR="00055AFF" w:rsidRPr="002E45FB">
        <w:rPr>
          <w:sz w:val="24"/>
          <w:szCs w:val="24"/>
        </w:rPr>
        <w:t>et consommation intérieure de matière</w:t>
      </w:r>
    </w:p>
    <w:p w14:paraId="44DC57CE" w14:textId="0489F475" w:rsidR="00193C98" w:rsidRPr="002E45FB" w:rsidRDefault="00055AFF" w:rsidP="00055AFF">
      <w:pPr>
        <w:pStyle w:val="textetiret"/>
        <w:rPr>
          <w:sz w:val="24"/>
          <w:szCs w:val="24"/>
        </w:rPr>
      </w:pPr>
      <w:r w:rsidRPr="002E45FB">
        <w:rPr>
          <w:sz w:val="24"/>
          <w:szCs w:val="24"/>
        </w:rPr>
        <w:tab/>
        <w:t>L’indicateur</w:t>
      </w:r>
      <w:r w:rsidR="00193C98" w:rsidRPr="002E45FB">
        <w:rPr>
          <w:sz w:val="24"/>
          <w:szCs w:val="24"/>
        </w:rPr>
        <w:t xml:space="preserve"> </w:t>
      </w:r>
      <w:r w:rsidRPr="002E45FB">
        <w:rPr>
          <w:sz w:val="24"/>
          <w:szCs w:val="24"/>
        </w:rPr>
        <w:t>« </w:t>
      </w:r>
      <w:r w:rsidR="00193C98" w:rsidRPr="002E45FB">
        <w:rPr>
          <w:sz w:val="24"/>
          <w:szCs w:val="24"/>
        </w:rPr>
        <w:t>Productivité des ressources</w:t>
      </w:r>
      <w:r w:rsidRPr="002E45FB">
        <w:rPr>
          <w:sz w:val="24"/>
          <w:szCs w:val="24"/>
        </w:rPr>
        <w:t> »</w:t>
      </w:r>
      <w:r w:rsidR="00193C98" w:rsidRPr="002E45FB">
        <w:rPr>
          <w:sz w:val="24"/>
          <w:szCs w:val="24"/>
        </w:rPr>
        <w:t xml:space="preserve"> </w:t>
      </w:r>
      <w:r w:rsidRPr="002E45FB">
        <w:rPr>
          <w:sz w:val="24"/>
          <w:szCs w:val="24"/>
        </w:rPr>
        <w:t xml:space="preserve">est </w:t>
      </w:r>
      <w:r w:rsidR="00193C98" w:rsidRPr="002E45FB">
        <w:rPr>
          <w:sz w:val="24"/>
          <w:szCs w:val="24"/>
        </w:rPr>
        <w:t>calculé par rapport à la consommation intérieure de matière, et non par rapport à la consommation totale de matière</w:t>
      </w:r>
      <w:r w:rsidRPr="002E45FB">
        <w:rPr>
          <w:sz w:val="24"/>
          <w:szCs w:val="24"/>
        </w:rPr>
        <w:t>. Par conséquent, l’indicateur favorise les importations par rapport à la production nationale et ne rend pas parfaitement compte de la pression environnementale induite par le comportement des consommateurs</w:t>
      </w:r>
      <w:r w:rsidR="00973D07" w:rsidRPr="002E45FB">
        <w:rPr>
          <w:sz w:val="24"/>
          <w:szCs w:val="24"/>
        </w:rPr>
        <w:t xml:space="preserve"> (particuliers et entreprises)</w:t>
      </w:r>
      <w:r w:rsidRPr="002E45FB">
        <w:rPr>
          <w:sz w:val="24"/>
          <w:szCs w:val="24"/>
        </w:rPr>
        <w:t>.</w:t>
      </w:r>
    </w:p>
    <w:p w14:paraId="4ACA9C22" w14:textId="087FEB25" w:rsidR="00055AFF" w:rsidRPr="002E45FB" w:rsidRDefault="00055AFF" w:rsidP="00E77631">
      <w:pPr>
        <w:pStyle w:val="Heading4"/>
        <w:rPr>
          <w:sz w:val="24"/>
          <w:szCs w:val="24"/>
        </w:rPr>
      </w:pPr>
      <w:r w:rsidRPr="002E45FB">
        <w:rPr>
          <w:sz w:val="24"/>
          <w:szCs w:val="24"/>
        </w:rPr>
        <w:t>Exemple : Production de déchets municipaux</w:t>
      </w:r>
    </w:p>
    <w:p w14:paraId="54215E77" w14:textId="302E52B1" w:rsidR="00193C98" w:rsidRPr="002E45FB" w:rsidRDefault="00055AFF" w:rsidP="00055AFF">
      <w:pPr>
        <w:pStyle w:val="textetiret"/>
        <w:rPr>
          <w:sz w:val="24"/>
          <w:szCs w:val="24"/>
        </w:rPr>
      </w:pPr>
      <w:r w:rsidRPr="002E45FB">
        <w:rPr>
          <w:sz w:val="24"/>
          <w:szCs w:val="24"/>
        </w:rPr>
        <w:tab/>
        <w:t>L’indicateur « </w:t>
      </w:r>
      <w:r w:rsidR="00193C98" w:rsidRPr="002E45FB">
        <w:rPr>
          <w:sz w:val="24"/>
          <w:szCs w:val="24"/>
        </w:rPr>
        <w:t>Production de déchets</w:t>
      </w:r>
      <w:r w:rsidRPr="002E45FB">
        <w:rPr>
          <w:sz w:val="24"/>
          <w:szCs w:val="24"/>
        </w:rPr>
        <w:t> » est</w:t>
      </w:r>
      <w:r w:rsidR="00193C98" w:rsidRPr="002E45FB">
        <w:rPr>
          <w:sz w:val="24"/>
          <w:szCs w:val="24"/>
        </w:rPr>
        <w:t xml:space="preserve"> calculé sur base de la quantité de déchets collectés et non sur base de la quantité de déchets réellement produits</w:t>
      </w:r>
      <w:r w:rsidRPr="002E45FB">
        <w:rPr>
          <w:sz w:val="24"/>
          <w:szCs w:val="24"/>
        </w:rPr>
        <w:t>. La Belgique, faisant partie des leaders européens en matière de collecte de déchets, est par conséquent pénalisée par l’utilisation de cet indicateur.</w:t>
      </w:r>
    </w:p>
    <w:p w14:paraId="1F31D2E6" w14:textId="33FCF549" w:rsidR="00193C98" w:rsidRPr="002E45FB" w:rsidRDefault="00055AFF" w:rsidP="00E77631">
      <w:pPr>
        <w:pStyle w:val="Heading4"/>
        <w:rPr>
          <w:sz w:val="24"/>
          <w:szCs w:val="24"/>
        </w:rPr>
      </w:pPr>
      <w:r w:rsidRPr="002E45FB">
        <w:rPr>
          <w:sz w:val="24"/>
          <w:szCs w:val="24"/>
        </w:rPr>
        <w:t>Exemple : Indice d’éco</w:t>
      </w:r>
      <w:r w:rsidR="00564537" w:rsidRPr="002E45FB">
        <w:rPr>
          <w:sz w:val="24"/>
          <w:szCs w:val="24"/>
        </w:rPr>
        <w:t>-</w:t>
      </w:r>
      <w:r w:rsidRPr="002E45FB">
        <w:rPr>
          <w:sz w:val="24"/>
          <w:szCs w:val="24"/>
        </w:rPr>
        <w:t>innovation</w:t>
      </w:r>
    </w:p>
    <w:p w14:paraId="476FC475" w14:textId="32217565" w:rsidR="00193C98" w:rsidRPr="002E45FB" w:rsidRDefault="00055AFF" w:rsidP="00055AFF">
      <w:pPr>
        <w:pStyle w:val="textetiret"/>
        <w:rPr>
          <w:sz w:val="24"/>
          <w:szCs w:val="24"/>
        </w:rPr>
      </w:pPr>
      <w:r w:rsidRPr="002E45FB">
        <w:rPr>
          <w:sz w:val="24"/>
          <w:szCs w:val="24"/>
        </w:rPr>
        <w:tab/>
        <w:t>L’indicateur</w:t>
      </w:r>
      <w:r w:rsidR="00193C98" w:rsidRPr="002E45FB">
        <w:rPr>
          <w:sz w:val="24"/>
          <w:szCs w:val="24"/>
        </w:rPr>
        <w:t xml:space="preserve"> </w:t>
      </w:r>
      <w:r w:rsidRPr="002E45FB">
        <w:rPr>
          <w:sz w:val="24"/>
          <w:szCs w:val="24"/>
        </w:rPr>
        <w:t>« </w:t>
      </w:r>
      <w:r w:rsidR="00193C98" w:rsidRPr="002E45FB">
        <w:rPr>
          <w:sz w:val="24"/>
          <w:szCs w:val="24"/>
        </w:rPr>
        <w:t>Indice d’éco-innovation</w:t>
      </w:r>
      <w:r w:rsidRPr="002E45FB">
        <w:rPr>
          <w:sz w:val="24"/>
          <w:szCs w:val="24"/>
        </w:rPr>
        <w:t> »</w:t>
      </w:r>
      <w:r w:rsidR="00193C98" w:rsidRPr="002E45FB">
        <w:rPr>
          <w:sz w:val="24"/>
          <w:szCs w:val="24"/>
        </w:rPr>
        <w:t xml:space="preserve"> est compilé sur base de données dont la collecte et la qualité est très divergente dans les pays de l’UE-28</w:t>
      </w:r>
      <w:r w:rsidRPr="002E45FB">
        <w:rPr>
          <w:sz w:val="24"/>
          <w:szCs w:val="24"/>
        </w:rPr>
        <w:t>.</w:t>
      </w:r>
    </w:p>
    <w:p w14:paraId="6FF2E1EC" w14:textId="638A643D" w:rsidR="00193C98" w:rsidRPr="002E45FB" w:rsidRDefault="00DF4F28" w:rsidP="00E77631">
      <w:pPr>
        <w:pStyle w:val="textesansnumro"/>
        <w:rPr>
          <w:sz w:val="24"/>
          <w:szCs w:val="24"/>
        </w:rPr>
      </w:pPr>
      <w:r w:rsidRPr="002E45FB">
        <w:rPr>
          <w:sz w:val="24"/>
          <w:szCs w:val="24"/>
        </w:rPr>
        <w:t>C’est pourquoi, le CCE et le CNT sont en train de formuler des recommandations en vue d’enrichir le set d’indicateurs utilisé par le Bureau fédéral du Plan pour évaluer les progrès accomplis par la Belgique vers la réalisation des SDG 1, 4, 5, 7, 8, 9, 10, 11, 12 et 13.</w:t>
      </w:r>
    </w:p>
    <w:sectPr w:rsidR="00193C98" w:rsidRPr="002E45FB" w:rsidSect="00916732">
      <w:headerReference w:type="even" r:id="rId8"/>
      <w:headerReference w:type="default" r:id="rId9"/>
      <w:headerReference w:type="first" r:id="rId10"/>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A2906" w14:textId="77777777" w:rsidR="008B4EE0" w:rsidRDefault="008B4EE0" w:rsidP="005E6F19">
      <w:r>
        <w:separator/>
      </w:r>
    </w:p>
    <w:p w14:paraId="7554AD55" w14:textId="77777777" w:rsidR="008B4EE0" w:rsidRDefault="008B4EE0"/>
  </w:endnote>
  <w:endnote w:type="continuationSeparator" w:id="0">
    <w:p w14:paraId="7B61B8BC" w14:textId="77777777" w:rsidR="008B4EE0" w:rsidRDefault="008B4EE0" w:rsidP="005E6F19">
      <w:r>
        <w:continuationSeparator/>
      </w:r>
    </w:p>
    <w:p w14:paraId="6EF90313" w14:textId="77777777" w:rsidR="008B4EE0" w:rsidRDefault="008B4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5D1B2" w14:textId="77777777" w:rsidR="008B4EE0" w:rsidRDefault="008B4EE0" w:rsidP="005E6F19">
      <w:r>
        <w:separator/>
      </w:r>
    </w:p>
    <w:p w14:paraId="592A5B00" w14:textId="77777777" w:rsidR="008B4EE0" w:rsidRDefault="008B4EE0"/>
  </w:footnote>
  <w:footnote w:type="continuationSeparator" w:id="0">
    <w:p w14:paraId="05BD37EB" w14:textId="77777777" w:rsidR="008B4EE0" w:rsidRDefault="008B4EE0" w:rsidP="005E6F19">
      <w:r>
        <w:continuationSeparator/>
      </w:r>
    </w:p>
    <w:p w14:paraId="4716D2D1" w14:textId="77777777" w:rsidR="008B4EE0" w:rsidRDefault="008B4E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FA4F3" w14:textId="77777777" w:rsidR="00CA4359" w:rsidRDefault="00CA4359"/>
  <w:p w14:paraId="43B7A218" w14:textId="77777777" w:rsidR="00CA4359" w:rsidRDefault="00CA435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660016"/>
      <w:docPartObj>
        <w:docPartGallery w:val="Page Numbers (Top of Page)"/>
        <w:docPartUnique/>
      </w:docPartObj>
    </w:sdtPr>
    <w:sdtEndPr/>
    <w:sdtContent>
      <w:p w14:paraId="7BCD2742" w14:textId="1840EB3F" w:rsidR="00CA4359" w:rsidRPr="00B10D75" w:rsidRDefault="006438C9" w:rsidP="00916732">
        <w:pPr>
          <w:jc w:val="center"/>
        </w:pPr>
        <w:r>
          <w:rPr>
            <w:noProof/>
            <w:lang w:eastAsia="fr-BE"/>
          </w:rPr>
          <mc:AlternateContent>
            <mc:Choice Requires="wps">
              <w:drawing>
                <wp:anchor distT="0" distB="0" distL="114300" distR="114300" simplePos="0" relativeHeight="251664384" behindDoc="0" locked="0" layoutInCell="1" allowOverlap="1" wp14:anchorId="2B98CA1A" wp14:editId="1F8E002B">
                  <wp:simplePos x="0" y="0"/>
                  <wp:positionH relativeFrom="column">
                    <wp:align>right</wp:align>
                  </wp:positionH>
                  <wp:positionV relativeFrom="paragraph">
                    <wp:posOffset>16510</wp:posOffset>
                  </wp:positionV>
                  <wp:extent cx="2160270" cy="466725"/>
                  <wp:effectExtent l="0" t="0" r="3175"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D8D41B" w14:textId="77777777" w:rsidR="00CA4359" w:rsidRPr="00FA3E9E" w:rsidRDefault="008169EF" w:rsidP="00FA3E9E">
                              <w:pPr>
                                <w:pStyle w:val="en-tteCCE-CCRdate"/>
                                <w:rPr>
                                  <w:lang w:val="en-US"/>
                                </w:rPr>
                              </w:pPr>
                              <w:r>
                                <w:rPr>
                                  <w:lang w:val="en-US"/>
                                </w:rPr>
                                <w:t>CCE 201</w:t>
                              </w:r>
                              <w:r w:rsidR="006438C9">
                                <w:t>8</w:t>
                              </w:r>
                              <w:r w:rsidR="00CA4359" w:rsidRPr="00FA3E9E">
                                <w:rPr>
                                  <w:lang w:val="en-US"/>
                                </w:rPr>
                                <w:t>-0000</w:t>
                              </w:r>
                            </w:p>
                            <w:p w14:paraId="094DDF63" w14:textId="77777777" w:rsidR="00CA4359" w:rsidRPr="00FA3E9E" w:rsidRDefault="00CA4359" w:rsidP="00FA3E9E">
                              <w:pPr>
                                <w:pStyle w:val="en-tteCCE-CCRdate"/>
                                <w:rPr>
                                  <w:lang w:val="en-US"/>
                                </w:rPr>
                              </w:pPr>
                              <w:r w:rsidRPr="00FA3E9E">
                                <w:rPr>
                                  <w:lang w:val="en-US"/>
                                </w:rPr>
                                <w:t>CCR 000-00</w:t>
                              </w:r>
                            </w:p>
                            <w:p w14:paraId="0B7F88B3" w14:textId="77777777" w:rsidR="00CA4359" w:rsidRPr="00FA3E9E" w:rsidRDefault="00CA4359" w:rsidP="00FA3E9E">
                              <w:pPr>
                                <w:pStyle w:val="en-tteCCE-CCRdate"/>
                                <w:rPr>
                                  <w:lang w:val="en-US"/>
                                </w:rPr>
                              </w:pPr>
                            </w:p>
                          </w:txbxContent>
                        </wps:txbx>
                        <wps:bodyPr rot="0" vert="horz" wrap="square" lIns="91440" tIns="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98CA1A" id="_x0000_t202" coordsize="21600,21600" o:spt="202" path="m,l,21600r21600,l21600,xe">
                  <v:stroke joinstyle="miter"/>
                  <v:path gradientshapeok="t" o:connecttype="rect"/>
                </v:shapetype>
                <v:shape id="Text Box 6" o:spid="_x0000_s1026" type="#_x0000_t202" style="position:absolute;left:0;text-align:left;margin-left:118.9pt;margin-top:1.3pt;width:170.1pt;height:36.75pt;z-index:25166438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" stroked="f">
                  <v:textbox inset=",0,0">
                    <w:txbxContent>
                      <w:p w14:paraId="30D8D41B" w14:textId="77777777" w:rsidR="00CA4359" w:rsidRPr="00FA3E9E" w:rsidRDefault="008169EF" w:rsidP="00FA3E9E">
                        <w:pPr>
                          <w:pStyle w:val="en-tteCCE-CCRdate"/>
                          <w:rPr>
                            <w:lang w:val="en-US"/>
                          </w:rPr>
                        </w:pPr>
                        <w:r>
                          <w:rPr>
                            <w:lang w:val="en-US"/>
                          </w:rPr>
                          <w:t>CCE 201</w:t>
                        </w:r>
                        <w:r w:rsidR="006438C9">
                          <w:t>8</w:t>
                        </w:r>
                        <w:r w:rsidR="00CA4359" w:rsidRPr="00FA3E9E">
                          <w:rPr>
                            <w:lang w:val="en-US"/>
                          </w:rPr>
                          <w:t>-0000</w:t>
                        </w:r>
                      </w:p>
                      <w:p w14:paraId="094DDF63" w14:textId="77777777" w:rsidR="00CA4359" w:rsidRPr="00FA3E9E" w:rsidRDefault="00CA4359" w:rsidP="00FA3E9E">
                        <w:pPr>
                          <w:pStyle w:val="en-tteCCE-CCRdate"/>
                          <w:rPr>
                            <w:lang w:val="en-US"/>
                          </w:rPr>
                        </w:pPr>
                        <w:r w:rsidRPr="00FA3E9E">
                          <w:rPr>
                            <w:lang w:val="en-US"/>
                          </w:rPr>
                          <w:t>CCR 000-00</w:t>
                        </w:r>
                      </w:p>
                      <w:p w14:paraId="0B7F88B3" w14:textId="77777777" w:rsidR="00CA4359" w:rsidRPr="00FA3E9E" w:rsidRDefault="00CA4359" w:rsidP="00FA3E9E">
                        <w:pPr>
                          <w:pStyle w:val="en-tteCCE-CCRdate"/>
                          <w:rPr>
                            <w:lang w:val="en-US"/>
                          </w:rPr>
                        </w:pPr>
                      </w:p>
                    </w:txbxContent>
                  </v:textbox>
                </v:shape>
              </w:pict>
            </mc:Fallback>
          </mc:AlternateContent>
        </w:r>
        <w:r w:rsidR="00CA4359">
          <w:tab/>
        </w:r>
        <w:r w:rsidR="00363F07" w:rsidRPr="00E921F9">
          <w:fldChar w:fldCharType="begin"/>
        </w:r>
        <w:r w:rsidR="00CA4359" w:rsidRPr="00E921F9">
          <w:instrText xml:space="preserve"> PAGE   \* MERGEFORMAT </w:instrText>
        </w:r>
        <w:r w:rsidR="00363F07" w:rsidRPr="00E921F9">
          <w:fldChar w:fldCharType="separate"/>
        </w:r>
        <w:r w:rsidR="007017A4">
          <w:rPr>
            <w:noProof/>
          </w:rPr>
          <w:t>5</w:t>
        </w:r>
        <w:r w:rsidR="00363F07" w:rsidRPr="00E921F9">
          <w:fldChar w:fldCharType="end"/>
        </w:r>
        <w:r w:rsidR="00CA4359">
          <w:tab/>
        </w:r>
      </w:p>
    </w:sdtContent>
  </w:sdt>
  <w:p w14:paraId="086801FF" w14:textId="77777777" w:rsidR="00CA4359" w:rsidRDefault="00CA4359"/>
  <w:p w14:paraId="19214039" w14:textId="77777777" w:rsidR="00CA4359" w:rsidRDefault="00CA435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ABDB4" w14:textId="77777777" w:rsidR="00CA4359" w:rsidRDefault="006438C9">
    <w:r>
      <w:rPr>
        <w:noProof/>
        <w:lang w:eastAsia="fr-BE"/>
      </w:rPr>
      <mc:AlternateContent>
        <mc:Choice Requires="wps">
          <w:drawing>
            <wp:anchor distT="0" distB="0" distL="114300" distR="114300" simplePos="0" relativeHeight="251660288" behindDoc="0" locked="0" layoutInCell="1" allowOverlap="1" wp14:anchorId="25A9385B" wp14:editId="67E3C084">
              <wp:simplePos x="0" y="0"/>
              <wp:positionH relativeFrom="column">
                <wp:align>right</wp:align>
              </wp:positionH>
              <wp:positionV relativeFrom="paragraph">
                <wp:posOffset>26035</wp:posOffset>
              </wp:positionV>
              <wp:extent cx="2160270" cy="647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7900F" w14:textId="77777777" w:rsidR="00CA4359" w:rsidRPr="00116F32" w:rsidRDefault="009435B0" w:rsidP="00F92030">
                          <w:pPr>
                            <w:pStyle w:val="en-tteCCE-CCRdate"/>
                            <w:rPr>
                              <w:sz w:val="18"/>
                              <w:szCs w:val="18"/>
                              <w:lang w:val="fr-FR"/>
                            </w:rPr>
                          </w:pPr>
                          <w:r w:rsidRPr="00116F32">
                            <w:rPr>
                              <w:sz w:val="18"/>
                              <w:szCs w:val="18"/>
                              <w:lang w:val="fr-FR"/>
                            </w:rPr>
                            <w:t>CCE 201</w:t>
                          </w:r>
                          <w:r w:rsidR="006438C9" w:rsidRPr="00116F32">
                            <w:rPr>
                              <w:sz w:val="18"/>
                              <w:szCs w:val="18"/>
                            </w:rPr>
                            <w:t>8</w:t>
                          </w:r>
                          <w:r w:rsidR="00CA4359" w:rsidRPr="00116F32">
                            <w:rPr>
                              <w:sz w:val="18"/>
                              <w:szCs w:val="18"/>
                              <w:lang w:val="fr-FR"/>
                            </w:rPr>
                            <w:t>-0000</w:t>
                          </w:r>
                        </w:p>
                        <w:p w14:paraId="1D9E97AC" w14:textId="77777777" w:rsidR="00CA4359" w:rsidRPr="00116F32" w:rsidRDefault="00CA4359" w:rsidP="00F92030">
                          <w:pPr>
                            <w:pStyle w:val="en-tteCCE-CCRdate"/>
                            <w:rPr>
                              <w:sz w:val="18"/>
                              <w:szCs w:val="18"/>
                              <w:lang w:val="fr-FR"/>
                            </w:rPr>
                          </w:pPr>
                          <w:r w:rsidRPr="00116F32">
                            <w:rPr>
                              <w:sz w:val="18"/>
                              <w:szCs w:val="18"/>
                              <w:lang w:val="fr-FR"/>
                            </w:rPr>
                            <w:t>CCR 000-00</w:t>
                          </w:r>
                        </w:p>
                        <w:p w14:paraId="682D5DA6" w14:textId="77777777" w:rsidR="00CA4359" w:rsidRPr="00116F32" w:rsidRDefault="00CA4359" w:rsidP="00F92030">
                          <w:pPr>
                            <w:pStyle w:val="en-tteCCE-CCRdate"/>
                            <w:rPr>
                              <w:sz w:val="18"/>
                              <w:szCs w:val="18"/>
                              <w:lang w:val="fr-FR"/>
                            </w:rPr>
                          </w:pPr>
                          <w:r w:rsidRPr="00116F32">
                            <w:rPr>
                              <w:sz w:val="18"/>
                              <w:szCs w:val="18"/>
                              <w:lang w:val="fr-FR"/>
                            </w:rPr>
                            <w:t>KDG/LVN</w:t>
                          </w:r>
                        </w:p>
                        <w:p w14:paraId="2F6EA40A" w14:textId="019CECCF" w:rsidR="00CA4359" w:rsidRPr="00116F32" w:rsidRDefault="00363F07" w:rsidP="009435B0">
                          <w:pPr>
                            <w:pStyle w:val="en-tteCCE-CCRdate"/>
                            <w:rPr>
                              <w:sz w:val="18"/>
                              <w:szCs w:val="18"/>
                              <w:lang w:val="fr-FR"/>
                            </w:rPr>
                          </w:pPr>
                          <w:r w:rsidRPr="00116F32">
                            <w:rPr>
                              <w:sz w:val="18"/>
                              <w:szCs w:val="18"/>
                            </w:rPr>
                            <w:fldChar w:fldCharType="begin"/>
                          </w:r>
                          <w:r w:rsidR="009435B0" w:rsidRPr="00116F32">
                            <w:rPr>
                              <w:sz w:val="18"/>
                              <w:szCs w:val="18"/>
                            </w:rPr>
                            <w:instrText xml:space="preserve"> TIME \@ "d MMMM yyyy" </w:instrText>
                          </w:r>
                          <w:r w:rsidRPr="00116F32">
                            <w:rPr>
                              <w:sz w:val="18"/>
                              <w:szCs w:val="18"/>
                            </w:rPr>
                            <w:fldChar w:fldCharType="separate"/>
                          </w:r>
                          <w:r w:rsidR="007017A4">
                            <w:rPr>
                              <w:noProof/>
                              <w:sz w:val="18"/>
                              <w:szCs w:val="18"/>
                            </w:rPr>
                            <w:t>23 juillet 2019</w:t>
                          </w:r>
                          <w:r w:rsidRPr="00116F32">
                            <w:rPr>
                              <w:sz w:val="18"/>
                              <w:szCs w:val="18"/>
                            </w:rPr>
                            <w:fldChar w:fldCharType="end"/>
                          </w:r>
                        </w:p>
                      </w:txbxContent>
                    </wps:txbx>
                    <wps:bodyPr rot="0" vert="horz" wrap="square" lIns="9144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9385B" id="_x0000_t202" coordsize="21600,21600" o:spt="202" path="m,l,21600r21600,l21600,xe">
              <v:stroke joinstyle="miter"/>
              <v:path gradientshapeok="t" o:connecttype="rect"/>
            </v:shapetype>
            <v:shape id="Text Box 2" o:spid="_x0000_s1027" type="#_x0000_t202" style="position:absolute;left:0;text-align:left;margin-left:118.9pt;margin-top:2.05pt;width:170.1pt;height:51pt;z-index:251660288;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" stroked="f">
              <v:textbox inset=",0,0,0">
                <w:txbxContent>
                  <w:p w14:paraId="7B37900F" w14:textId="77777777" w:rsidR="00CA4359" w:rsidRPr="00116F32" w:rsidRDefault="009435B0" w:rsidP="00F92030">
                    <w:pPr>
                      <w:pStyle w:val="en-tteCCE-CCRdate"/>
                      <w:rPr>
                        <w:sz w:val="18"/>
                        <w:szCs w:val="18"/>
                        <w:lang w:val="fr-FR"/>
                      </w:rPr>
                    </w:pPr>
                    <w:r w:rsidRPr="00116F32">
                      <w:rPr>
                        <w:sz w:val="18"/>
                        <w:szCs w:val="18"/>
                        <w:lang w:val="fr-FR"/>
                      </w:rPr>
                      <w:t>CCE 201</w:t>
                    </w:r>
                    <w:r w:rsidR="006438C9" w:rsidRPr="00116F32">
                      <w:rPr>
                        <w:sz w:val="18"/>
                        <w:szCs w:val="18"/>
                      </w:rPr>
                      <w:t>8</w:t>
                    </w:r>
                    <w:r w:rsidR="00CA4359" w:rsidRPr="00116F32">
                      <w:rPr>
                        <w:sz w:val="18"/>
                        <w:szCs w:val="18"/>
                        <w:lang w:val="fr-FR"/>
                      </w:rPr>
                      <w:t>-0000</w:t>
                    </w:r>
                  </w:p>
                  <w:p w14:paraId="1D9E97AC" w14:textId="77777777" w:rsidR="00CA4359" w:rsidRPr="00116F32" w:rsidRDefault="00CA4359" w:rsidP="00F92030">
                    <w:pPr>
                      <w:pStyle w:val="en-tteCCE-CCRdate"/>
                      <w:rPr>
                        <w:sz w:val="18"/>
                        <w:szCs w:val="18"/>
                        <w:lang w:val="fr-FR"/>
                      </w:rPr>
                    </w:pPr>
                    <w:r w:rsidRPr="00116F32">
                      <w:rPr>
                        <w:sz w:val="18"/>
                        <w:szCs w:val="18"/>
                        <w:lang w:val="fr-FR"/>
                      </w:rPr>
                      <w:t>CCR 000-00</w:t>
                    </w:r>
                  </w:p>
                  <w:p w14:paraId="682D5DA6" w14:textId="77777777" w:rsidR="00CA4359" w:rsidRPr="00116F32" w:rsidRDefault="00CA4359" w:rsidP="00F92030">
                    <w:pPr>
                      <w:pStyle w:val="en-tteCCE-CCRdate"/>
                      <w:rPr>
                        <w:sz w:val="18"/>
                        <w:szCs w:val="18"/>
                        <w:lang w:val="fr-FR"/>
                      </w:rPr>
                    </w:pPr>
                    <w:r w:rsidRPr="00116F32">
                      <w:rPr>
                        <w:sz w:val="18"/>
                        <w:szCs w:val="18"/>
                        <w:lang w:val="fr-FR"/>
                      </w:rPr>
                      <w:t>KDG/LVN</w:t>
                    </w:r>
                  </w:p>
                  <w:p w14:paraId="2F6EA40A" w14:textId="019CECCF" w:rsidR="00CA4359" w:rsidRPr="00116F32" w:rsidRDefault="00363F07" w:rsidP="009435B0">
                    <w:pPr>
                      <w:pStyle w:val="en-tteCCE-CCRdate"/>
                      <w:rPr>
                        <w:sz w:val="18"/>
                        <w:szCs w:val="18"/>
                        <w:lang w:val="fr-FR"/>
                      </w:rPr>
                    </w:pPr>
                    <w:r w:rsidRPr="00116F32">
                      <w:rPr>
                        <w:sz w:val="18"/>
                        <w:szCs w:val="18"/>
                      </w:rPr>
                      <w:fldChar w:fldCharType="begin"/>
                    </w:r>
                    <w:r w:rsidR="009435B0" w:rsidRPr="00116F32">
                      <w:rPr>
                        <w:sz w:val="18"/>
                        <w:szCs w:val="18"/>
                      </w:rPr>
                      <w:instrText xml:space="preserve"> TIME \@ "d MMMM yyyy" </w:instrText>
                    </w:r>
                    <w:r w:rsidRPr="00116F32">
                      <w:rPr>
                        <w:sz w:val="18"/>
                        <w:szCs w:val="18"/>
                      </w:rPr>
                      <w:fldChar w:fldCharType="separate"/>
                    </w:r>
                    <w:r w:rsidR="007017A4">
                      <w:rPr>
                        <w:noProof/>
                        <w:sz w:val="18"/>
                        <w:szCs w:val="18"/>
                      </w:rPr>
                      <w:t>23 juillet 2019</w:t>
                    </w:r>
                    <w:r w:rsidRPr="00116F32">
                      <w:rPr>
                        <w:sz w:val="18"/>
                        <w:szCs w:val="18"/>
                      </w:rPr>
                      <w:fldChar w:fldCharType="end"/>
                    </w:r>
                  </w:p>
                </w:txbxContent>
              </v:textbox>
            </v:shape>
          </w:pict>
        </mc:Fallback>
      </mc:AlternateContent>
    </w:r>
    <w:r w:rsidR="00CA4359" w:rsidRPr="00FF049E">
      <w:rPr>
        <w:noProof/>
        <w:lang w:eastAsia="fr-BE"/>
      </w:rPr>
      <w:drawing>
        <wp:anchor distT="0" distB="0" distL="114300" distR="114300" simplePos="0" relativeHeight="251663360" behindDoc="0" locked="1" layoutInCell="1" allowOverlap="1" wp14:anchorId="275D7068" wp14:editId="46AE0133">
          <wp:simplePos x="0" y="0"/>
          <wp:positionH relativeFrom="page">
            <wp:posOffset>904875</wp:posOffset>
          </wp:positionH>
          <wp:positionV relativeFrom="page">
            <wp:posOffset>361950</wp:posOffset>
          </wp:positionV>
          <wp:extent cx="2390775" cy="819150"/>
          <wp:effectExtent l="19050" t="0" r="0" b="0"/>
          <wp:wrapSquare wrapText="bothSides"/>
          <wp:docPr id="2" name="Afbeelding 6" descr="::imports CCé:cce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ports CCé:ccec.tif"/>
                  <pic:cNvPicPr>
                    <a:picLocks noChangeAspect="1" noChangeArrowheads="1"/>
                  </pic:cNvPicPr>
                </pic:nvPicPr>
                <pic:blipFill>
                  <a:blip r:embed="rId1" r:link="rId2"/>
                  <a:srcRect t="7927" b="24922"/>
                  <a:stretch>
                    <a:fillRect/>
                  </a:stretch>
                </pic:blipFill>
                <pic:spPr bwMode="auto">
                  <a:xfrm>
                    <a:off x="0" y="0"/>
                    <a:ext cx="2387600" cy="822960"/>
                  </a:xfrm>
                  <a:prstGeom prst="rect">
                    <a:avLst/>
                  </a:prstGeom>
                  <a:noFill/>
                  <a:ln w="9525">
                    <a:noFill/>
                    <a:miter lim="800000"/>
                    <a:headEnd/>
                    <a:tailEnd/>
                  </a:ln>
                </pic:spPr>
              </pic:pic>
            </a:graphicData>
          </a:graphic>
        </wp:anchor>
      </w:drawing>
    </w:r>
  </w:p>
  <w:p w14:paraId="1CDC7484" w14:textId="77777777" w:rsidR="00CA4359" w:rsidRDefault="00CA4359"/>
  <w:p w14:paraId="506EA26D" w14:textId="77777777" w:rsidR="00CA4359" w:rsidRDefault="00CA4359"/>
  <w:p w14:paraId="3F5A0B76" w14:textId="77777777" w:rsidR="00CA4359" w:rsidRDefault="00CA4359"/>
  <w:p w14:paraId="7C767BDD" w14:textId="77777777" w:rsidR="00CA4359" w:rsidRDefault="00CA435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76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31042E"/>
    <w:multiLevelType w:val="multilevel"/>
    <w:tmpl w:val="C85AA696"/>
    <w:lvl w:ilvl="0">
      <w:start w:val="1"/>
      <w:numFmt w:val="decimal"/>
      <w:pStyle w:val="textenumro"/>
      <w:lvlText w:val="§%1."/>
      <w:lvlJc w:val="left"/>
      <w:pPr>
        <w:ind w:left="360" w:hanging="360"/>
      </w:pPr>
      <w:rPr>
        <w:rFonts w:ascii="Arial Narrow" w:hAnsi="Arial Narrow"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E40B8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27202C"/>
    <w:multiLevelType w:val="hybridMultilevel"/>
    <w:tmpl w:val="653415CA"/>
    <w:lvl w:ilvl="0" w:tplc="31D0434A">
      <w:start w:val="1"/>
      <w:numFmt w:val="decimal"/>
      <w:pStyle w:val="pointsordredujou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E05FB3"/>
    <w:multiLevelType w:val="hybridMultilevel"/>
    <w:tmpl w:val="AAFAD98C"/>
    <w:lvl w:ilvl="0" w:tplc="B9988480">
      <w:start w:val="16"/>
      <w:numFmt w:val="bullet"/>
      <w:lvlText w:val=""/>
      <w:lvlJc w:val="left"/>
      <w:pPr>
        <w:ind w:left="720" w:hanging="360"/>
      </w:pPr>
      <w:rPr>
        <w:rFonts w:ascii="Wingdings" w:eastAsiaTheme="minorHAnsi"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43B28"/>
    <w:multiLevelType w:val="hybridMultilevel"/>
    <w:tmpl w:val="2604EF54"/>
    <w:lvl w:ilvl="0" w:tplc="74520A1C">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5F2250B"/>
    <w:multiLevelType w:val="hybridMultilevel"/>
    <w:tmpl w:val="838AA964"/>
    <w:lvl w:ilvl="0" w:tplc="E5CE8DCE">
      <w:numFmt w:val="bullet"/>
      <w:lvlText w:val="-"/>
      <w:lvlJc w:val="left"/>
      <w:pPr>
        <w:ind w:left="644" w:hanging="360"/>
      </w:pPr>
      <w:rPr>
        <w:rFonts w:ascii="Arial Narrow" w:eastAsiaTheme="minorHAnsi" w:hAnsi="Arial Narrow" w:cstheme="majorBidi"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7" w15:restartNumberingAfterBreak="0">
    <w:nsid w:val="197307ED"/>
    <w:multiLevelType w:val="hybridMultilevel"/>
    <w:tmpl w:val="2250E2DE"/>
    <w:lvl w:ilvl="0" w:tplc="1ABE63AC">
      <w:start w:val="1"/>
      <w:numFmt w:val="decimal"/>
      <w:lvlText w:val="%1.1.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E8147B"/>
    <w:multiLevelType w:val="hybridMultilevel"/>
    <w:tmpl w:val="CB2CEDA4"/>
    <w:lvl w:ilvl="0" w:tplc="25F6A7AE">
      <w:start w:val="1"/>
      <w:numFmt w:val="decimal"/>
      <w:pStyle w:val="Kop1voornotulen"/>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3A7290"/>
    <w:multiLevelType w:val="multilevel"/>
    <w:tmpl w:val="B6E2AB4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0435623"/>
    <w:multiLevelType w:val="hybridMultilevel"/>
    <w:tmpl w:val="5328B002"/>
    <w:lvl w:ilvl="0" w:tplc="718683DE">
      <w:numFmt w:val="bullet"/>
      <w:lvlText w:val="-"/>
      <w:lvlJc w:val="left"/>
      <w:pPr>
        <w:ind w:left="720" w:hanging="360"/>
      </w:pPr>
      <w:rPr>
        <w:rFonts w:ascii="Arial Narrow" w:eastAsiaTheme="minorHAnsi" w:hAnsi="Arial Narrow" w:cstheme="maj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3E52EB1"/>
    <w:multiLevelType w:val="multilevel"/>
    <w:tmpl w:val="517469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lvlText w:val=""/>
      <w:lvlJc w:val="left"/>
      <w:pPr>
        <w:tabs>
          <w:tab w:val="num" w:pos="737"/>
        </w:tabs>
        <w:ind w:left="737" w:hanging="737"/>
      </w:pPr>
      <w:rPr>
        <w:rFonts w:hint="default"/>
      </w:rPr>
    </w:lvl>
    <w:lvl w:ilvl="4">
      <w:start w:val="1"/>
      <w:numFmt w:val="decimal"/>
      <w:lvlRestart w:val="0"/>
      <w:suff w:val="space"/>
      <w:lvlText w:val="%1.%2.%3.%5"/>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5C40407"/>
    <w:multiLevelType w:val="hybridMultilevel"/>
    <w:tmpl w:val="83689B6A"/>
    <w:lvl w:ilvl="0" w:tplc="F71EE6CA">
      <w:numFmt w:val="bullet"/>
      <w:lvlText w:val="-"/>
      <w:lvlJc w:val="left"/>
      <w:pPr>
        <w:ind w:left="720" w:hanging="360"/>
      </w:pPr>
      <w:rPr>
        <w:rFonts w:ascii="Roboto" w:eastAsiaTheme="minorHAnsi" w:hAnsi="Roboto"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A4D97"/>
    <w:multiLevelType w:val="multilevel"/>
    <w:tmpl w:val="0413001D"/>
    <w:styleLink w:val="Opmaakprofie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04464F"/>
    <w:multiLevelType w:val="hybridMultilevel"/>
    <w:tmpl w:val="CC823C96"/>
    <w:lvl w:ilvl="0" w:tplc="948A13CC">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8E66F0"/>
    <w:multiLevelType w:val="hybridMultilevel"/>
    <w:tmpl w:val="121C1138"/>
    <w:lvl w:ilvl="0" w:tplc="49C0CCDE">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5F67E7"/>
    <w:multiLevelType w:val="hybridMultilevel"/>
    <w:tmpl w:val="EEE66E9A"/>
    <w:lvl w:ilvl="0" w:tplc="A5CCFD02">
      <w:numFmt w:val="bullet"/>
      <w:lvlText w:val="-"/>
      <w:lvlJc w:val="left"/>
      <w:pPr>
        <w:ind w:left="720" w:hanging="360"/>
      </w:pPr>
      <w:rPr>
        <w:rFonts w:ascii="Roboto" w:eastAsiaTheme="minorHAnsi" w:hAnsi="Roboto"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456E34"/>
    <w:multiLevelType w:val="hybridMultilevel"/>
    <w:tmpl w:val="4250853E"/>
    <w:lvl w:ilvl="0" w:tplc="736680DE">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2606997"/>
    <w:multiLevelType w:val="hybridMultilevel"/>
    <w:tmpl w:val="0A92EEB0"/>
    <w:lvl w:ilvl="0" w:tplc="39E677A8">
      <w:numFmt w:val="bullet"/>
      <w:lvlText w:val="-"/>
      <w:lvlJc w:val="left"/>
      <w:pPr>
        <w:ind w:left="720" w:hanging="360"/>
      </w:pPr>
      <w:rPr>
        <w:rFonts w:ascii="Roboto" w:eastAsiaTheme="minorHAnsi" w:hAnsi="Roboto"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C291F"/>
    <w:multiLevelType w:val="multilevel"/>
    <w:tmpl w:val="A3F0D93A"/>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694543A7"/>
    <w:multiLevelType w:val="hybridMultilevel"/>
    <w:tmpl w:val="E8045FA2"/>
    <w:lvl w:ilvl="0" w:tplc="E7728FC4">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A7F5568"/>
    <w:multiLevelType w:val="hybridMultilevel"/>
    <w:tmpl w:val="A208AEF6"/>
    <w:lvl w:ilvl="0" w:tplc="DC74FA96">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AFF7771"/>
    <w:multiLevelType w:val="hybridMultilevel"/>
    <w:tmpl w:val="903606F4"/>
    <w:lvl w:ilvl="0" w:tplc="1108AF2A">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B4E5B5B"/>
    <w:multiLevelType w:val="hybridMultilevel"/>
    <w:tmpl w:val="1FF43180"/>
    <w:lvl w:ilvl="0" w:tplc="0EA888AE">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C9A25B7"/>
    <w:multiLevelType w:val="hybridMultilevel"/>
    <w:tmpl w:val="1E3AE4F8"/>
    <w:lvl w:ilvl="0" w:tplc="8B62ABAE">
      <w:start w:val="1"/>
      <w:numFmt w:val="decimal"/>
      <w:pStyle w:val="kop2voornotulen"/>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2DC41E0"/>
    <w:multiLevelType w:val="hybridMultilevel"/>
    <w:tmpl w:val="041E650C"/>
    <w:lvl w:ilvl="0" w:tplc="F36E8320">
      <w:numFmt w:val="bullet"/>
      <w:lvlText w:val="-"/>
      <w:lvlJc w:val="left"/>
      <w:pPr>
        <w:ind w:left="720" w:hanging="360"/>
      </w:pPr>
      <w:rPr>
        <w:rFonts w:ascii="Arial Narrow" w:eastAsiaTheme="minorHAnsi" w:hAnsi="Arial Narrow"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AC8146A"/>
    <w:multiLevelType w:val="hybridMultilevel"/>
    <w:tmpl w:val="3CB44146"/>
    <w:lvl w:ilvl="0" w:tplc="2124D378">
      <w:numFmt w:val="bullet"/>
      <w:lvlText w:val="-"/>
      <w:lvlJc w:val="left"/>
      <w:pPr>
        <w:ind w:left="720" w:hanging="360"/>
      </w:pPr>
      <w:rPr>
        <w:rFonts w:ascii="Roboto" w:eastAsiaTheme="minorHAnsi" w:hAnsi="Roboto" w:cstheme="maj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7BEA07FD"/>
    <w:multiLevelType w:val="hybridMultilevel"/>
    <w:tmpl w:val="3D4870FE"/>
    <w:lvl w:ilvl="0" w:tplc="465C8E22">
      <w:start w:val="16"/>
      <w:numFmt w:val="bullet"/>
      <w:lvlText w:val=""/>
      <w:lvlJc w:val="left"/>
      <w:pPr>
        <w:ind w:left="720" w:hanging="360"/>
      </w:pPr>
      <w:rPr>
        <w:rFonts w:ascii="Wingdings" w:eastAsiaTheme="minorHAnsi"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7"/>
  </w:num>
  <w:num w:numId="4">
    <w:abstractNumId w:val="1"/>
  </w:num>
  <w:num w:numId="5">
    <w:abstractNumId w:val="2"/>
  </w:num>
  <w:num w:numId="6">
    <w:abstractNumId w:val="0"/>
  </w:num>
  <w:num w:numId="7">
    <w:abstractNumId w:val="11"/>
  </w:num>
  <w:num w:numId="8">
    <w:abstractNumId w:val="13"/>
  </w:num>
  <w:num w:numId="9">
    <w:abstractNumId w:val="9"/>
  </w:num>
  <w:num w:numId="10">
    <w:abstractNumId w:val="22"/>
  </w:num>
  <w:num w:numId="11">
    <w:abstractNumId w:val="10"/>
  </w:num>
  <w:num w:numId="12">
    <w:abstractNumId w:val="23"/>
  </w:num>
  <w:num w:numId="13">
    <w:abstractNumId w:val="14"/>
  </w:num>
  <w:num w:numId="14">
    <w:abstractNumId w:val="17"/>
  </w:num>
  <w:num w:numId="15">
    <w:abstractNumId w:val="5"/>
  </w:num>
  <w:num w:numId="16">
    <w:abstractNumId w:val="15"/>
  </w:num>
  <w:num w:numId="17">
    <w:abstractNumId w:val="20"/>
  </w:num>
  <w:num w:numId="18">
    <w:abstractNumId w:val="6"/>
  </w:num>
  <w:num w:numId="19">
    <w:abstractNumId w:val="25"/>
  </w:num>
  <w:num w:numId="20">
    <w:abstractNumId w:val="8"/>
  </w:num>
  <w:num w:numId="21">
    <w:abstractNumId w:val="24"/>
  </w:num>
  <w:num w:numId="22">
    <w:abstractNumId w:val="3"/>
  </w:num>
  <w:num w:numId="23">
    <w:abstractNumId w:val="12"/>
  </w:num>
  <w:num w:numId="24">
    <w:abstractNumId w:val="18"/>
  </w:num>
  <w:num w:numId="25">
    <w:abstractNumId w:val="16"/>
  </w:num>
  <w:num w:numId="26">
    <w:abstractNumId w:val="27"/>
  </w:num>
  <w:num w:numId="27">
    <w:abstractNumId w:val="4"/>
  </w:num>
  <w:num w:numId="28">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BET Lucie">
    <w15:presenceInfo w15:providerId="AD" w15:userId="S-1-5-21-1417149857-489482330-710989876-1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4D1"/>
    <w:rsid w:val="00005E6F"/>
    <w:rsid w:val="00006995"/>
    <w:rsid w:val="00036314"/>
    <w:rsid w:val="00046620"/>
    <w:rsid w:val="00055AFF"/>
    <w:rsid w:val="00057B24"/>
    <w:rsid w:val="00071F90"/>
    <w:rsid w:val="00080A01"/>
    <w:rsid w:val="0008106C"/>
    <w:rsid w:val="00083319"/>
    <w:rsid w:val="00086B28"/>
    <w:rsid w:val="00086E2C"/>
    <w:rsid w:val="00090FD9"/>
    <w:rsid w:val="000911B9"/>
    <w:rsid w:val="000A2C60"/>
    <w:rsid w:val="000A358D"/>
    <w:rsid w:val="000A394D"/>
    <w:rsid w:val="000A46A1"/>
    <w:rsid w:val="000C066A"/>
    <w:rsid w:val="000C529E"/>
    <w:rsid w:val="000F05B0"/>
    <w:rsid w:val="000F164B"/>
    <w:rsid w:val="000F6BB8"/>
    <w:rsid w:val="00100049"/>
    <w:rsid w:val="00101193"/>
    <w:rsid w:val="001036CB"/>
    <w:rsid w:val="001057A9"/>
    <w:rsid w:val="00106AD8"/>
    <w:rsid w:val="00113E19"/>
    <w:rsid w:val="00116F32"/>
    <w:rsid w:val="00126481"/>
    <w:rsid w:val="00131E61"/>
    <w:rsid w:val="001412DB"/>
    <w:rsid w:val="00146EB7"/>
    <w:rsid w:val="00150813"/>
    <w:rsid w:val="0015216E"/>
    <w:rsid w:val="0015229C"/>
    <w:rsid w:val="00156382"/>
    <w:rsid w:val="00162444"/>
    <w:rsid w:val="00175218"/>
    <w:rsid w:val="001832F7"/>
    <w:rsid w:val="00193C98"/>
    <w:rsid w:val="001A1D16"/>
    <w:rsid w:val="001B28E9"/>
    <w:rsid w:val="001B2E0D"/>
    <w:rsid w:val="001C1B5A"/>
    <w:rsid w:val="001D248C"/>
    <w:rsid w:val="001D5F5B"/>
    <w:rsid w:val="001D7B50"/>
    <w:rsid w:val="001E10A8"/>
    <w:rsid w:val="001E2895"/>
    <w:rsid w:val="001E378F"/>
    <w:rsid w:val="001F6BCA"/>
    <w:rsid w:val="002174FF"/>
    <w:rsid w:val="002205EC"/>
    <w:rsid w:val="00224126"/>
    <w:rsid w:val="00232E57"/>
    <w:rsid w:val="002464AD"/>
    <w:rsid w:val="00252154"/>
    <w:rsid w:val="0025330F"/>
    <w:rsid w:val="00255714"/>
    <w:rsid w:val="00256623"/>
    <w:rsid w:val="00261159"/>
    <w:rsid w:val="0026704C"/>
    <w:rsid w:val="002709F7"/>
    <w:rsid w:val="00272838"/>
    <w:rsid w:val="00274096"/>
    <w:rsid w:val="00282149"/>
    <w:rsid w:val="002838D7"/>
    <w:rsid w:val="002858B9"/>
    <w:rsid w:val="002908E4"/>
    <w:rsid w:val="00291591"/>
    <w:rsid w:val="0029160F"/>
    <w:rsid w:val="00292EA6"/>
    <w:rsid w:val="002D0D9A"/>
    <w:rsid w:val="002E45FB"/>
    <w:rsid w:val="00313383"/>
    <w:rsid w:val="003306E9"/>
    <w:rsid w:val="00330D7A"/>
    <w:rsid w:val="00337BA3"/>
    <w:rsid w:val="00342268"/>
    <w:rsid w:val="0034439B"/>
    <w:rsid w:val="00356D09"/>
    <w:rsid w:val="00361160"/>
    <w:rsid w:val="00362666"/>
    <w:rsid w:val="00363F07"/>
    <w:rsid w:val="003702C0"/>
    <w:rsid w:val="00376E68"/>
    <w:rsid w:val="00377A6A"/>
    <w:rsid w:val="0038309F"/>
    <w:rsid w:val="00384AC2"/>
    <w:rsid w:val="003A3148"/>
    <w:rsid w:val="003A55DA"/>
    <w:rsid w:val="003B0422"/>
    <w:rsid w:val="003C6060"/>
    <w:rsid w:val="003C6378"/>
    <w:rsid w:val="003D35A2"/>
    <w:rsid w:val="003D37E9"/>
    <w:rsid w:val="003E2353"/>
    <w:rsid w:val="003F66A5"/>
    <w:rsid w:val="00402ECD"/>
    <w:rsid w:val="00415BE0"/>
    <w:rsid w:val="00431917"/>
    <w:rsid w:val="00431C68"/>
    <w:rsid w:val="00437AC2"/>
    <w:rsid w:val="00440158"/>
    <w:rsid w:val="00446074"/>
    <w:rsid w:val="00446A54"/>
    <w:rsid w:val="004656C2"/>
    <w:rsid w:val="00465D75"/>
    <w:rsid w:val="004727B4"/>
    <w:rsid w:val="00482B40"/>
    <w:rsid w:val="004901CF"/>
    <w:rsid w:val="00491277"/>
    <w:rsid w:val="00494F9B"/>
    <w:rsid w:val="004A0B44"/>
    <w:rsid w:val="004A29D8"/>
    <w:rsid w:val="004B3F94"/>
    <w:rsid w:val="004B576B"/>
    <w:rsid w:val="004C0730"/>
    <w:rsid w:val="004C7D4F"/>
    <w:rsid w:val="004D10D3"/>
    <w:rsid w:val="004D1132"/>
    <w:rsid w:val="00504A9C"/>
    <w:rsid w:val="005119E4"/>
    <w:rsid w:val="00526EFA"/>
    <w:rsid w:val="00532ADA"/>
    <w:rsid w:val="00537890"/>
    <w:rsid w:val="005449AB"/>
    <w:rsid w:val="00551932"/>
    <w:rsid w:val="005525BD"/>
    <w:rsid w:val="005555D8"/>
    <w:rsid w:val="00557E15"/>
    <w:rsid w:val="005629DB"/>
    <w:rsid w:val="00564537"/>
    <w:rsid w:val="00564C1C"/>
    <w:rsid w:val="00565414"/>
    <w:rsid w:val="005717E7"/>
    <w:rsid w:val="00590C8A"/>
    <w:rsid w:val="005934BA"/>
    <w:rsid w:val="005964DA"/>
    <w:rsid w:val="005A6EFB"/>
    <w:rsid w:val="005B77CE"/>
    <w:rsid w:val="005C2687"/>
    <w:rsid w:val="005D7504"/>
    <w:rsid w:val="005E332B"/>
    <w:rsid w:val="005E6887"/>
    <w:rsid w:val="005E6F19"/>
    <w:rsid w:val="005F16B6"/>
    <w:rsid w:val="005F2DCE"/>
    <w:rsid w:val="00604827"/>
    <w:rsid w:val="00605D02"/>
    <w:rsid w:val="006066C7"/>
    <w:rsid w:val="00623248"/>
    <w:rsid w:val="00625600"/>
    <w:rsid w:val="00634744"/>
    <w:rsid w:val="00634FD6"/>
    <w:rsid w:val="006438C9"/>
    <w:rsid w:val="0064606E"/>
    <w:rsid w:val="00656680"/>
    <w:rsid w:val="00665D9D"/>
    <w:rsid w:val="00677096"/>
    <w:rsid w:val="00680626"/>
    <w:rsid w:val="006824AF"/>
    <w:rsid w:val="00686221"/>
    <w:rsid w:val="006D0A11"/>
    <w:rsid w:val="006E3C5F"/>
    <w:rsid w:val="006F5045"/>
    <w:rsid w:val="0070142B"/>
    <w:rsid w:val="007017A4"/>
    <w:rsid w:val="0071037F"/>
    <w:rsid w:val="0071335D"/>
    <w:rsid w:val="0071503F"/>
    <w:rsid w:val="0072137E"/>
    <w:rsid w:val="00727207"/>
    <w:rsid w:val="00764D1E"/>
    <w:rsid w:val="00764D6B"/>
    <w:rsid w:val="00765E7D"/>
    <w:rsid w:val="007740E8"/>
    <w:rsid w:val="0077691F"/>
    <w:rsid w:val="007D51B2"/>
    <w:rsid w:val="007D6117"/>
    <w:rsid w:val="007D7F58"/>
    <w:rsid w:val="007E2C40"/>
    <w:rsid w:val="007E4D99"/>
    <w:rsid w:val="007F0607"/>
    <w:rsid w:val="007F1109"/>
    <w:rsid w:val="007F1DFC"/>
    <w:rsid w:val="007F53F5"/>
    <w:rsid w:val="008065F2"/>
    <w:rsid w:val="0080753B"/>
    <w:rsid w:val="00812A3E"/>
    <w:rsid w:val="008169EF"/>
    <w:rsid w:val="00817FE3"/>
    <w:rsid w:val="00823303"/>
    <w:rsid w:val="0082372B"/>
    <w:rsid w:val="00842679"/>
    <w:rsid w:val="008439F5"/>
    <w:rsid w:val="008478F9"/>
    <w:rsid w:val="00851401"/>
    <w:rsid w:val="008555A3"/>
    <w:rsid w:val="0085757C"/>
    <w:rsid w:val="00860DCE"/>
    <w:rsid w:val="00862357"/>
    <w:rsid w:val="0087479D"/>
    <w:rsid w:val="008755B8"/>
    <w:rsid w:val="008803AD"/>
    <w:rsid w:val="008823D1"/>
    <w:rsid w:val="00885D9B"/>
    <w:rsid w:val="00891465"/>
    <w:rsid w:val="0089607E"/>
    <w:rsid w:val="00896B70"/>
    <w:rsid w:val="008B22AC"/>
    <w:rsid w:val="008B4EE0"/>
    <w:rsid w:val="008B74F4"/>
    <w:rsid w:val="008D79E9"/>
    <w:rsid w:val="008E0736"/>
    <w:rsid w:val="008F607E"/>
    <w:rsid w:val="00903C5D"/>
    <w:rsid w:val="00906EE7"/>
    <w:rsid w:val="00911851"/>
    <w:rsid w:val="00916732"/>
    <w:rsid w:val="00921A35"/>
    <w:rsid w:val="00923686"/>
    <w:rsid w:val="00924721"/>
    <w:rsid w:val="0093252F"/>
    <w:rsid w:val="00935B7D"/>
    <w:rsid w:val="00936370"/>
    <w:rsid w:val="00937649"/>
    <w:rsid w:val="00940663"/>
    <w:rsid w:val="009435B0"/>
    <w:rsid w:val="00943E45"/>
    <w:rsid w:val="009444E8"/>
    <w:rsid w:val="00951849"/>
    <w:rsid w:val="00954CE4"/>
    <w:rsid w:val="009553FE"/>
    <w:rsid w:val="00962367"/>
    <w:rsid w:val="00973D07"/>
    <w:rsid w:val="00980473"/>
    <w:rsid w:val="00987A18"/>
    <w:rsid w:val="00987E94"/>
    <w:rsid w:val="00990A9B"/>
    <w:rsid w:val="009A0EB4"/>
    <w:rsid w:val="009A3B07"/>
    <w:rsid w:val="009A47C2"/>
    <w:rsid w:val="009A7838"/>
    <w:rsid w:val="009B05DA"/>
    <w:rsid w:val="009B26DD"/>
    <w:rsid w:val="009B52AB"/>
    <w:rsid w:val="009C1E07"/>
    <w:rsid w:val="009F76BB"/>
    <w:rsid w:val="00A00AC4"/>
    <w:rsid w:val="00A01D82"/>
    <w:rsid w:val="00A032E2"/>
    <w:rsid w:val="00A1047A"/>
    <w:rsid w:val="00A12AEB"/>
    <w:rsid w:val="00A31155"/>
    <w:rsid w:val="00A3207F"/>
    <w:rsid w:val="00A3482D"/>
    <w:rsid w:val="00A354D1"/>
    <w:rsid w:val="00A533C2"/>
    <w:rsid w:val="00A54BE6"/>
    <w:rsid w:val="00A6566E"/>
    <w:rsid w:val="00A82887"/>
    <w:rsid w:val="00A856F7"/>
    <w:rsid w:val="00A93AF3"/>
    <w:rsid w:val="00AA1B32"/>
    <w:rsid w:val="00AA3D6F"/>
    <w:rsid w:val="00AA552A"/>
    <w:rsid w:val="00AA5AA0"/>
    <w:rsid w:val="00AA7CDC"/>
    <w:rsid w:val="00AB32A4"/>
    <w:rsid w:val="00AC0D8A"/>
    <w:rsid w:val="00AC2238"/>
    <w:rsid w:val="00AC2A7D"/>
    <w:rsid w:val="00AE03C5"/>
    <w:rsid w:val="00AE663A"/>
    <w:rsid w:val="00AF113D"/>
    <w:rsid w:val="00B044E8"/>
    <w:rsid w:val="00B10D75"/>
    <w:rsid w:val="00B11E15"/>
    <w:rsid w:val="00B1221B"/>
    <w:rsid w:val="00B12383"/>
    <w:rsid w:val="00B12666"/>
    <w:rsid w:val="00B14F5C"/>
    <w:rsid w:val="00B22616"/>
    <w:rsid w:val="00B22739"/>
    <w:rsid w:val="00B22AE5"/>
    <w:rsid w:val="00B22C63"/>
    <w:rsid w:val="00B43790"/>
    <w:rsid w:val="00B44B7F"/>
    <w:rsid w:val="00B47EE7"/>
    <w:rsid w:val="00B67125"/>
    <w:rsid w:val="00B67D06"/>
    <w:rsid w:val="00B762DE"/>
    <w:rsid w:val="00B814BD"/>
    <w:rsid w:val="00B83301"/>
    <w:rsid w:val="00B869D3"/>
    <w:rsid w:val="00B873D2"/>
    <w:rsid w:val="00B97396"/>
    <w:rsid w:val="00B97687"/>
    <w:rsid w:val="00BA03A4"/>
    <w:rsid w:val="00BA3670"/>
    <w:rsid w:val="00BB07A5"/>
    <w:rsid w:val="00BB5C5D"/>
    <w:rsid w:val="00BC0E65"/>
    <w:rsid w:val="00BC220F"/>
    <w:rsid w:val="00BC2FE5"/>
    <w:rsid w:val="00BC4A2C"/>
    <w:rsid w:val="00BD72B5"/>
    <w:rsid w:val="00BE35FB"/>
    <w:rsid w:val="00BE3A4E"/>
    <w:rsid w:val="00BF016F"/>
    <w:rsid w:val="00BF5A66"/>
    <w:rsid w:val="00C102EB"/>
    <w:rsid w:val="00C21FF1"/>
    <w:rsid w:val="00C353C1"/>
    <w:rsid w:val="00C36402"/>
    <w:rsid w:val="00C36629"/>
    <w:rsid w:val="00C524A9"/>
    <w:rsid w:val="00C60FF0"/>
    <w:rsid w:val="00C641F6"/>
    <w:rsid w:val="00C6543B"/>
    <w:rsid w:val="00C679EE"/>
    <w:rsid w:val="00C73A38"/>
    <w:rsid w:val="00C82016"/>
    <w:rsid w:val="00C835E6"/>
    <w:rsid w:val="00C96A1C"/>
    <w:rsid w:val="00CA1A77"/>
    <w:rsid w:val="00CA4359"/>
    <w:rsid w:val="00CA6ACA"/>
    <w:rsid w:val="00CC2B79"/>
    <w:rsid w:val="00CE021D"/>
    <w:rsid w:val="00CE1CFF"/>
    <w:rsid w:val="00CF5316"/>
    <w:rsid w:val="00CF5389"/>
    <w:rsid w:val="00CF64A5"/>
    <w:rsid w:val="00D16DC1"/>
    <w:rsid w:val="00D227CA"/>
    <w:rsid w:val="00D30053"/>
    <w:rsid w:val="00D34D15"/>
    <w:rsid w:val="00D5549D"/>
    <w:rsid w:val="00D5617F"/>
    <w:rsid w:val="00D6094A"/>
    <w:rsid w:val="00D621B1"/>
    <w:rsid w:val="00D823FA"/>
    <w:rsid w:val="00D87549"/>
    <w:rsid w:val="00D87628"/>
    <w:rsid w:val="00D90911"/>
    <w:rsid w:val="00D91B67"/>
    <w:rsid w:val="00D95E0B"/>
    <w:rsid w:val="00DC5E75"/>
    <w:rsid w:val="00DC682C"/>
    <w:rsid w:val="00DC70A4"/>
    <w:rsid w:val="00DD0110"/>
    <w:rsid w:val="00DE4747"/>
    <w:rsid w:val="00DE55A5"/>
    <w:rsid w:val="00DF4F28"/>
    <w:rsid w:val="00E010A1"/>
    <w:rsid w:val="00E01BAB"/>
    <w:rsid w:val="00E07487"/>
    <w:rsid w:val="00E07571"/>
    <w:rsid w:val="00E14EED"/>
    <w:rsid w:val="00E15A19"/>
    <w:rsid w:val="00E269B1"/>
    <w:rsid w:val="00E338F2"/>
    <w:rsid w:val="00E45D27"/>
    <w:rsid w:val="00E5541F"/>
    <w:rsid w:val="00E56562"/>
    <w:rsid w:val="00E56833"/>
    <w:rsid w:val="00E608CB"/>
    <w:rsid w:val="00E645E5"/>
    <w:rsid w:val="00E73738"/>
    <w:rsid w:val="00E74548"/>
    <w:rsid w:val="00E77631"/>
    <w:rsid w:val="00E82978"/>
    <w:rsid w:val="00E8434A"/>
    <w:rsid w:val="00E867B3"/>
    <w:rsid w:val="00E919A4"/>
    <w:rsid w:val="00E921F9"/>
    <w:rsid w:val="00EB10D9"/>
    <w:rsid w:val="00EB76F2"/>
    <w:rsid w:val="00EC02CE"/>
    <w:rsid w:val="00EC087A"/>
    <w:rsid w:val="00EC1E8A"/>
    <w:rsid w:val="00EC4DB3"/>
    <w:rsid w:val="00EC6ABF"/>
    <w:rsid w:val="00ED1EB8"/>
    <w:rsid w:val="00ED6365"/>
    <w:rsid w:val="00ED64D1"/>
    <w:rsid w:val="00EE1AF6"/>
    <w:rsid w:val="00F0387C"/>
    <w:rsid w:val="00F0648E"/>
    <w:rsid w:val="00F07E2D"/>
    <w:rsid w:val="00F12362"/>
    <w:rsid w:val="00F159A9"/>
    <w:rsid w:val="00F219E3"/>
    <w:rsid w:val="00F2249D"/>
    <w:rsid w:val="00F22F22"/>
    <w:rsid w:val="00F4068E"/>
    <w:rsid w:val="00F451A4"/>
    <w:rsid w:val="00F53A8D"/>
    <w:rsid w:val="00F540C2"/>
    <w:rsid w:val="00F55BFB"/>
    <w:rsid w:val="00F61365"/>
    <w:rsid w:val="00F61446"/>
    <w:rsid w:val="00F61887"/>
    <w:rsid w:val="00F62D47"/>
    <w:rsid w:val="00F77575"/>
    <w:rsid w:val="00F92030"/>
    <w:rsid w:val="00FA290E"/>
    <w:rsid w:val="00FA31CA"/>
    <w:rsid w:val="00FA3CF0"/>
    <w:rsid w:val="00FA3E9E"/>
    <w:rsid w:val="00FA4B51"/>
    <w:rsid w:val="00FA79C3"/>
    <w:rsid w:val="00FB5DCF"/>
    <w:rsid w:val="00FC22C0"/>
    <w:rsid w:val="00FC459B"/>
    <w:rsid w:val="00FC5104"/>
    <w:rsid w:val="00FC7E84"/>
    <w:rsid w:val="00FE2669"/>
    <w:rsid w:val="00FF049E"/>
    <w:rsid w:val="00FF4E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299A1C"/>
  <w15:docId w15:val="{1BE22920-17F3-4E8B-9386-AEA87ACF4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Theme="minorHAnsi" w:hAnsi="Roboto" w:cstheme="majorBidi"/>
        <w:lang w:val="nl-N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
    <w:semiHidden/>
    <w:qFormat/>
    <w:rsid w:val="007F0607"/>
    <w:rPr>
      <w:lang w:val="fr-BE"/>
    </w:rPr>
  </w:style>
  <w:style w:type="paragraph" w:styleId="Heading1">
    <w:name w:val="heading 1"/>
    <w:basedOn w:val="textesansnumro"/>
    <w:next w:val="textenumro"/>
    <w:link w:val="Heading1Char"/>
    <w:autoRedefine/>
    <w:uiPriority w:val="10"/>
    <w:qFormat/>
    <w:rsid w:val="008439F5"/>
    <w:pPr>
      <w:keepNext/>
      <w:numPr>
        <w:numId w:val="9"/>
      </w:numPr>
      <w:tabs>
        <w:tab w:val="left" w:pos="431"/>
      </w:tabs>
      <w:spacing w:before="360" w:after="360"/>
      <w:ind w:left="431" w:hanging="431"/>
      <w:outlineLvl w:val="0"/>
    </w:pPr>
    <w:rPr>
      <w:rFonts w:eastAsiaTheme="majorEastAsia"/>
      <w:b/>
      <w:color w:val="C00000"/>
      <w:sz w:val="26"/>
    </w:rPr>
  </w:style>
  <w:style w:type="paragraph" w:styleId="Heading2">
    <w:name w:val="heading 2"/>
    <w:basedOn w:val="Heading1"/>
    <w:next w:val="textenumro"/>
    <w:link w:val="Heading2Char"/>
    <w:autoRedefine/>
    <w:uiPriority w:val="11"/>
    <w:qFormat/>
    <w:rsid w:val="007F0607"/>
    <w:pPr>
      <w:numPr>
        <w:ilvl w:val="1"/>
      </w:numPr>
      <w:tabs>
        <w:tab w:val="clear" w:pos="431"/>
      </w:tabs>
      <w:ind w:left="0" w:hanging="11"/>
      <w:outlineLvl w:val="1"/>
    </w:pPr>
    <w:rPr>
      <w:i/>
      <w:sz w:val="24"/>
      <w:szCs w:val="26"/>
    </w:rPr>
  </w:style>
  <w:style w:type="paragraph" w:styleId="Heading3">
    <w:name w:val="heading 3"/>
    <w:basedOn w:val="Heading1"/>
    <w:next w:val="textenumro"/>
    <w:link w:val="Heading3Char"/>
    <w:autoRedefine/>
    <w:uiPriority w:val="12"/>
    <w:qFormat/>
    <w:rsid w:val="008439F5"/>
    <w:pPr>
      <w:numPr>
        <w:ilvl w:val="2"/>
      </w:numPr>
      <w:tabs>
        <w:tab w:val="clear" w:pos="431"/>
        <w:tab w:val="left" w:pos="737"/>
      </w:tabs>
      <w:spacing w:before="240" w:after="120"/>
      <w:ind w:left="737" w:hanging="737"/>
      <w:outlineLvl w:val="2"/>
    </w:pPr>
    <w:rPr>
      <w:sz w:val="22"/>
    </w:rPr>
  </w:style>
  <w:style w:type="paragraph" w:styleId="Heading4">
    <w:name w:val="heading 4"/>
    <w:basedOn w:val="textenumro"/>
    <w:next w:val="textenumro"/>
    <w:link w:val="Heading4Char"/>
    <w:autoRedefine/>
    <w:uiPriority w:val="13"/>
    <w:qFormat/>
    <w:rsid w:val="00E77631"/>
    <w:pPr>
      <w:keepNext/>
      <w:numPr>
        <w:numId w:val="0"/>
      </w:numPr>
      <w:tabs>
        <w:tab w:val="clear" w:pos="680"/>
        <w:tab w:val="left" w:pos="737"/>
      </w:tabs>
      <w:spacing w:before="240" w:after="120"/>
      <w:ind w:left="737"/>
      <w:outlineLvl w:val="3"/>
    </w:pPr>
    <w:rPr>
      <w:rFonts w:eastAsiaTheme="majorEastAsia"/>
      <w:b/>
      <w:i/>
      <w:iCs/>
      <w:color w:val="C00000"/>
    </w:rPr>
  </w:style>
  <w:style w:type="paragraph" w:styleId="Heading5">
    <w:name w:val="heading 5"/>
    <w:basedOn w:val="Normal"/>
    <w:next w:val="Normal"/>
    <w:link w:val="Heading5Char"/>
    <w:uiPriority w:val="99"/>
    <w:semiHidden/>
    <w:rsid w:val="00DC682C"/>
    <w:pPr>
      <w:keepNext/>
      <w:keepLines/>
      <w:numPr>
        <w:ilvl w:val="4"/>
        <w:numId w:val="9"/>
      </w:numPr>
      <w:spacing w:before="200"/>
      <w:outlineLvl w:val="4"/>
    </w:pPr>
    <w:rPr>
      <w:rFonts w:asciiTheme="majorHAnsi" w:eastAsiaTheme="majorEastAsia" w:hAnsiTheme="majorHAnsi"/>
      <w:color w:val="6F2C1C" w:themeColor="accent1" w:themeShade="7F"/>
    </w:rPr>
  </w:style>
  <w:style w:type="paragraph" w:styleId="Heading6">
    <w:name w:val="heading 6"/>
    <w:basedOn w:val="Normal"/>
    <w:next w:val="Normal"/>
    <w:link w:val="Heading6Char"/>
    <w:uiPriority w:val="9"/>
    <w:semiHidden/>
    <w:unhideWhenUsed/>
    <w:qFormat/>
    <w:rsid w:val="00DC682C"/>
    <w:pPr>
      <w:keepNext/>
      <w:keepLines/>
      <w:numPr>
        <w:ilvl w:val="5"/>
        <w:numId w:val="9"/>
      </w:numPr>
      <w:spacing w:before="200"/>
      <w:outlineLvl w:val="5"/>
    </w:pPr>
    <w:rPr>
      <w:rFonts w:asciiTheme="majorHAnsi" w:eastAsiaTheme="majorEastAsia" w:hAnsiTheme="majorHAnsi"/>
      <w:i/>
      <w:iCs/>
      <w:color w:val="6F2C1C" w:themeColor="accent1" w:themeShade="7F"/>
    </w:rPr>
  </w:style>
  <w:style w:type="paragraph" w:styleId="Heading7">
    <w:name w:val="heading 7"/>
    <w:basedOn w:val="Normal"/>
    <w:next w:val="Normal"/>
    <w:link w:val="Heading7Char"/>
    <w:uiPriority w:val="9"/>
    <w:semiHidden/>
    <w:unhideWhenUsed/>
    <w:qFormat/>
    <w:rsid w:val="00DC682C"/>
    <w:pPr>
      <w:keepNext/>
      <w:keepLines/>
      <w:numPr>
        <w:ilvl w:val="6"/>
        <w:numId w:val="9"/>
      </w:numPr>
      <w:spacing w:before="20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DC682C"/>
    <w:pPr>
      <w:keepNext/>
      <w:keepLines/>
      <w:numPr>
        <w:ilvl w:val="7"/>
        <w:numId w:val="9"/>
      </w:numPr>
      <w:spacing w:before="200"/>
      <w:outlineLvl w:val="7"/>
    </w:pPr>
    <w:rPr>
      <w:rFonts w:asciiTheme="majorHAnsi" w:eastAsiaTheme="majorEastAsia" w:hAnsiTheme="majorHAnsi"/>
      <w:color w:val="404040" w:themeColor="text1" w:themeTint="BF"/>
    </w:rPr>
  </w:style>
  <w:style w:type="paragraph" w:styleId="Heading9">
    <w:name w:val="heading 9"/>
    <w:basedOn w:val="Normal"/>
    <w:next w:val="Normal"/>
    <w:link w:val="Heading9Char"/>
    <w:uiPriority w:val="9"/>
    <w:semiHidden/>
    <w:unhideWhenUsed/>
    <w:qFormat/>
    <w:rsid w:val="00DC682C"/>
    <w:pPr>
      <w:keepNext/>
      <w:keepLines/>
      <w:numPr>
        <w:ilvl w:val="8"/>
        <w:numId w:val="9"/>
      </w:numPr>
      <w:spacing w:before="200"/>
      <w:outlineLvl w:val="8"/>
    </w:pPr>
    <w:rPr>
      <w:rFonts w:asciiTheme="majorHAnsi" w:eastAsiaTheme="majorEastAsia" w:hAnsiTheme="majorHAns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0"/>
    <w:rsid w:val="008439F5"/>
    <w:rPr>
      <w:rFonts w:ascii="Roboto" w:eastAsiaTheme="majorEastAsia" w:hAnsi="Roboto"/>
      <w:b/>
      <w:color w:val="C00000"/>
      <w:sz w:val="26"/>
      <w:lang w:val="fr-BE"/>
    </w:rPr>
  </w:style>
  <w:style w:type="character" w:customStyle="1" w:styleId="Heading2Char">
    <w:name w:val="Heading 2 Char"/>
    <w:basedOn w:val="DefaultParagraphFont"/>
    <w:link w:val="Heading2"/>
    <w:uiPriority w:val="11"/>
    <w:rsid w:val="007F0607"/>
    <w:rPr>
      <w:rFonts w:eastAsiaTheme="majorEastAsia"/>
      <w:b/>
      <w:i/>
      <w:color w:val="C00000"/>
      <w:sz w:val="24"/>
      <w:szCs w:val="26"/>
    </w:rPr>
  </w:style>
  <w:style w:type="character" w:customStyle="1" w:styleId="Heading3Char">
    <w:name w:val="Heading 3 Char"/>
    <w:basedOn w:val="DefaultParagraphFont"/>
    <w:link w:val="Heading3"/>
    <w:uiPriority w:val="12"/>
    <w:rsid w:val="008439F5"/>
    <w:rPr>
      <w:rFonts w:ascii="Roboto" w:eastAsiaTheme="majorEastAsia" w:hAnsi="Roboto"/>
      <w:b/>
      <w:color w:val="C00000"/>
      <w:sz w:val="22"/>
      <w:lang w:val="fr-BE"/>
    </w:rPr>
  </w:style>
  <w:style w:type="character" w:customStyle="1" w:styleId="Heading4Char">
    <w:name w:val="Heading 4 Char"/>
    <w:basedOn w:val="DefaultParagraphFont"/>
    <w:link w:val="Heading4"/>
    <w:uiPriority w:val="13"/>
    <w:rsid w:val="00E77631"/>
    <w:rPr>
      <w:rFonts w:eastAsiaTheme="majorEastAsia"/>
      <w:b/>
      <w:i/>
      <w:iCs/>
      <w:color w:val="C00000"/>
      <w:lang w:val="fr-BE"/>
    </w:rPr>
  </w:style>
  <w:style w:type="paragraph" w:customStyle="1" w:styleId="Sourcegraphiqueettableau">
    <w:name w:val="Source graphique et tableau"/>
    <w:basedOn w:val="notegraphiqueettableau"/>
    <w:next w:val="textenumro"/>
    <w:link w:val="SourcegraphiqueettableauChar"/>
    <w:autoRedefine/>
    <w:uiPriority w:val="18"/>
    <w:qFormat/>
    <w:rsid w:val="000A2C60"/>
    <w:pPr>
      <w:keepLines/>
      <w:spacing w:after="360"/>
    </w:pPr>
    <w:rPr>
      <w:szCs w:val="18"/>
    </w:rPr>
  </w:style>
  <w:style w:type="paragraph" w:customStyle="1" w:styleId="notegraphiqueettableau">
    <w:name w:val="note graphique et tableau"/>
    <w:basedOn w:val="Normal"/>
    <w:next w:val="Sourcegraphiqueettableau"/>
    <w:link w:val="notegraphiqueettableauChar"/>
    <w:uiPriority w:val="16"/>
    <w:qFormat/>
    <w:rsid w:val="008439F5"/>
    <w:pPr>
      <w:keepNext/>
      <w:jc w:val="center"/>
    </w:pPr>
    <w:rPr>
      <w:sz w:val="16"/>
    </w:rPr>
  </w:style>
  <w:style w:type="paragraph" w:customStyle="1" w:styleId="textenumro">
    <w:name w:val="texte numéro"/>
    <w:basedOn w:val="Normal"/>
    <w:link w:val="textenumroChar"/>
    <w:autoRedefine/>
    <w:uiPriority w:val="1"/>
    <w:rsid w:val="008439F5"/>
    <w:pPr>
      <w:numPr>
        <w:numId w:val="4"/>
      </w:numPr>
      <w:tabs>
        <w:tab w:val="left" w:pos="680"/>
      </w:tabs>
      <w:spacing w:after="240"/>
      <w:ind w:left="680" w:hanging="680"/>
    </w:pPr>
  </w:style>
  <w:style w:type="paragraph" w:customStyle="1" w:styleId="textesansnumro">
    <w:name w:val="texte sans numéro"/>
    <w:basedOn w:val="Normal"/>
    <w:link w:val="textesansnumroChar"/>
    <w:autoRedefine/>
    <w:uiPriority w:val="2"/>
    <w:qFormat/>
    <w:rsid w:val="00055AFF"/>
    <w:pPr>
      <w:spacing w:after="240"/>
    </w:pPr>
  </w:style>
  <w:style w:type="character" w:customStyle="1" w:styleId="SourcegraphiqueettableauChar">
    <w:name w:val="Source graphique et tableau Char"/>
    <w:basedOn w:val="DefaultParagraphFont"/>
    <w:link w:val="Sourcegraphiqueettableau"/>
    <w:uiPriority w:val="18"/>
    <w:rsid w:val="000C529E"/>
    <w:rPr>
      <w:sz w:val="18"/>
      <w:szCs w:val="18"/>
    </w:rPr>
  </w:style>
  <w:style w:type="character" w:customStyle="1" w:styleId="textenumroChar">
    <w:name w:val="texte numéro Char"/>
    <w:basedOn w:val="SourcegraphiqueettableauChar"/>
    <w:link w:val="textenumro"/>
    <w:uiPriority w:val="1"/>
    <w:rsid w:val="008439F5"/>
    <w:rPr>
      <w:rFonts w:ascii="Roboto" w:hAnsi="Roboto"/>
      <w:sz w:val="20"/>
      <w:szCs w:val="18"/>
    </w:rPr>
  </w:style>
  <w:style w:type="paragraph" w:styleId="Caption">
    <w:name w:val="caption"/>
    <w:basedOn w:val="Normal"/>
    <w:next w:val="Normal"/>
    <w:uiPriority w:val="35"/>
    <w:semiHidden/>
    <w:qFormat/>
    <w:rsid w:val="00AC2A7D"/>
    <w:pPr>
      <w:spacing w:after="200"/>
    </w:pPr>
    <w:rPr>
      <w:b/>
      <w:sz w:val="18"/>
      <w:szCs w:val="18"/>
    </w:rPr>
  </w:style>
  <w:style w:type="character" w:customStyle="1" w:styleId="textesansnumroChar">
    <w:name w:val="texte sans numéro Char"/>
    <w:basedOn w:val="textenumroChar"/>
    <w:link w:val="textesansnumro"/>
    <w:uiPriority w:val="2"/>
    <w:rsid w:val="00055AFF"/>
    <w:rPr>
      <w:rFonts w:ascii="Roboto" w:hAnsi="Roboto"/>
      <w:sz w:val="20"/>
      <w:szCs w:val="18"/>
      <w:lang w:val="fr-BE"/>
    </w:rPr>
  </w:style>
  <w:style w:type="paragraph" w:customStyle="1" w:styleId="Titregraphiqueettableaux">
    <w:name w:val="Titre graphique et tableaux"/>
    <w:basedOn w:val="Normal"/>
    <w:next w:val="notegraphiqueettableau"/>
    <w:link w:val="TitregraphiqueettableauxChar"/>
    <w:autoRedefine/>
    <w:uiPriority w:val="14"/>
    <w:qFormat/>
    <w:rsid w:val="008439F5"/>
    <w:pPr>
      <w:keepNext/>
      <w:spacing w:before="240"/>
      <w:jc w:val="center"/>
    </w:pPr>
    <w:rPr>
      <w:b/>
      <w:sz w:val="18"/>
    </w:rPr>
  </w:style>
  <w:style w:type="paragraph" w:styleId="FootnoteText">
    <w:name w:val="footnote text"/>
    <w:basedOn w:val="Normal"/>
    <w:link w:val="FootnoteTextChar"/>
    <w:uiPriority w:val="99"/>
    <w:semiHidden/>
    <w:unhideWhenUsed/>
    <w:rsid w:val="007F0607"/>
    <w:rPr>
      <w:sz w:val="16"/>
    </w:rPr>
  </w:style>
  <w:style w:type="character" w:customStyle="1" w:styleId="TitregraphiqueettableauxChar">
    <w:name w:val="Titre graphique et tableaux Char"/>
    <w:basedOn w:val="SourcegraphiqueettableauChar"/>
    <w:link w:val="Titregraphiqueettableaux"/>
    <w:uiPriority w:val="14"/>
    <w:rsid w:val="008439F5"/>
    <w:rPr>
      <w:rFonts w:ascii="Roboto" w:hAnsi="Roboto"/>
      <w:b/>
      <w:sz w:val="18"/>
      <w:szCs w:val="20"/>
    </w:rPr>
  </w:style>
  <w:style w:type="character" w:customStyle="1" w:styleId="FootnoteTextChar">
    <w:name w:val="Footnote Text Char"/>
    <w:basedOn w:val="DefaultParagraphFont"/>
    <w:link w:val="FootnoteText"/>
    <w:uiPriority w:val="99"/>
    <w:semiHidden/>
    <w:rsid w:val="007F0607"/>
    <w:rPr>
      <w:sz w:val="16"/>
      <w:szCs w:val="20"/>
    </w:rPr>
  </w:style>
  <w:style w:type="character" w:styleId="FootnoteReference">
    <w:name w:val="footnote reference"/>
    <w:basedOn w:val="DefaultParagraphFont"/>
    <w:uiPriority w:val="99"/>
    <w:semiHidden/>
    <w:unhideWhenUsed/>
    <w:rsid w:val="005E6F19"/>
    <w:rPr>
      <w:vertAlign w:val="superscript"/>
    </w:rPr>
  </w:style>
  <w:style w:type="numbering" w:customStyle="1" w:styleId="Opmaakprofiel1">
    <w:name w:val="Opmaakprofiel1"/>
    <w:uiPriority w:val="99"/>
    <w:rsid w:val="0093252F"/>
    <w:pPr>
      <w:numPr>
        <w:numId w:val="8"/>
      </w:numPr>
    </w:pPr>
  </w:style>
  <w:style w:type="character" w:customStyle="1" w:styleId="Heading5Char">
    <w:name w:val="Heading 5 Char"/>
    <w:basedOn w:val="DefaultParagraphFont"/>
    <w:link w:val="Heading5"/>
    <w:uiPriority w:val="99"/>
    <w:semiHidden/>
    <w:rsid w:val="00C21FF1"/>
    <w:rPr>
      <w:rFonts w:asciiTheme="majorHAnsi" w:eastAsiaTheme="majorEastAsia" w:hAnsiTheme="majorHAnsi"/>
      <w:color w:val="6F2C1C" w:themeColor="accent1" w:themeShade="7F"/>
    </w:rPr>
  </w:style>
  <w:style w:type="character" w:customStyle="1" w:styleId="Heading6Char">
    <w:name w:val="Heading 6 Char"/>
    <w:basedOn w:val="DefaultParagraphFont"/>
    <w:link w:val="Heading6"/>
    <w:uiPriority w:val="9"/>
    <w:semiHidden/>
    <w:rsid w:val="00DC682C"/>
    <w:rPr>
      <w:rFonts w:asciiTheme="majorHAnsi" w:eastAsiaTheme="majorEastAsia" w:hAnsiTheme="majorHAnsi"/>
      <w:i/>
      <w:iCs/>
      <w:color w:val="6F2C1C" w:themeColor="accent1" w:themeShade="7F"/>
    </w:rPr>
  </w:style>
  <w:style w:type="character" w:customStyle="1" w:styleId="Heading7Char">
    <w:name w:val="Heading 7 Char"/>
    <w:basedOn w:val="DefaultParagraphFont"/>
    <w:link w:val="Heading7"/>
    <w:uiPriority w:val="9"/>
    <w:semiHidden/>
    <w:rsid w:val="00DC682C"/>
    <w:rPr>
      <w:rFonts w:asciiTheme="majorHAnsi" w:eastAsiaTheme="majorEastAsia" w:hAnsiTheme="majorHAnsi"/>
      <w:i/>
      <w:iCs/>
      <w:color w:val="404040" w:themeColor="text1" w:themeTint="BF"/>
    </w:rPr>
  </w:style>
  <w:style w:type="character" w:customStyle="1" w:styleId="Heading8Char">
    <w:name w:val="Heading 8 Char"/>
    <w:basedOn w:val="DefaultParagraphFont"/>
    <w:link w:val="Heading8"/>
    <w:uiPriority w:val="9"/>
    <w:semiHidden/>
    <w:rsid w:val="00DC682C"/>
    <w:rPr>
      <w:rFonts w:asciiTheme="majorHAns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semiHidden/>
    <w:rsid w:val="00DC682C"/>
    <w:rPr>
      <w:rFonts w:asciiTheme="majorHAnsi" w:eastAsiaTheme="majorEastAsia" w:hAnsiTheme="majorHAnsi"/>
      <w:i/>
      <w:iCs/>
      <w:color w:val="404040" w:themeColor="text1" w:themeTint="BF"/>
      <w:sz w:val="20"/>
      <w:szCs w:val="20"/>
    </w:rPr>
  </w:style>
  <w:style w:type="paragraph" w:customStyle="1" w:styleId="listesgraphiquesettableaux">
    <w:name w:val="listes graphiques et tableaux"/>
    <w:basedOn w:val="Normal"/>
    <w:link w:val="listesgraphiquesettableauxChar"/>
    <w:uiPriority w:val="32"/>
    <w:qFormat/>
    <w:rsid w:val="008439F5"/>
    <w:pPr>
      <w:ind w:left="1304" w:right="284" w:hanging="1304"/>
    </w:pPr>
    <w:rPr>
      <w:sz w:val="18"/>
    </w:rPr>
  </w:style>
  <w:style w:type="paragraph" w:customStyle="1" w:styleId="textegrasencadr">
    <w:name w:val="texte gras + encadré"/>
    <w:basedOn w:val="Textegras"/>
    <w:link w:val="textegrasencadrChar"/>
    <w:uiPriority w:val="24"/>
    <w:qFormat/>
    <w:rsid w:val="00356D09"/>
    <w:pPr>
      <w:pBdr>
        <w:top w:val="single" w:sz="4" w:space="1" w:color="auto"/>
        <w:left w:val="single" w:sz="4" w:space="4" w:color="auto"/>
        <w:bottom w:val="single" w:sz="4" w:space="1" w:color="auto"/>
        <w:right w:val="single" w:sz="4" w:space="4" w:color="auto"/>
      </w:pBdr>
    </w:pPr>
  </w:style>
  <w:style w:type="paragraph" w:styleId="BalloonText">
    <w:name w:val="Balloon Text"/>
    <w:basedOn w:val="Normal"/>
    <w:link w:val="BalloonTextChar"/>
    <w:uiPriority w:val="99"/>
    <w:semiHidden/>
    <w:unhideWhenUsed/>
    <w:rsid w:val="00431917"/>
    <w:rPr>
      <w:rFonts w:ascii="Tahoma" w:hAnsi="Tahoma" w:cs="Tahoma"/>
      <w:sz w:val="16"/>
      <w:szCs w:val="16"/>
    </w:rPr>
  </w:style>
  <w:style w:type="character" w:customStyle="1" w:styleId="BalloonTextChar">
    <w:name w:val="Balloon Text Char"/>
    <w:basedOn w:val="DefaultParagraphFont"/>
    <w:link w:val="BalloonText"/>
    <w:uiPriority w:val="99"/>
    <w:semiHidden/>
    <w:rsid w:val="00431917"/>
    <w:rPr>
      <w:rFonts w:ascii="Tahoma" w:hAnsi="Tahoma" w:cs="Tahoma"/>
      <w:sz w:val="16"/>
      <w:szCs w:val="16"/>
    </w:rPr>
  </w:style>
  <w:style w:type="paragraph" w:customStyle="1" w:styleId="en-tteCCE-CCRdate">
    <w:name w:val="en-tête CCE- CCR+date"/>
    <w:basedOn w:val="Normal"/>
    <w:link w:val="en-tteCCE-CCRdateChar"/>
    <w:qFormat/>
    <w:rsid w:val="00F92030"/>
    <w:pPr>
      <w:jc w:val="right"/>
    </w:pPr>
  </w:style>
  <w:style w:type="character" w:customStyle="1" w:styleId="textegrasencadrChar">
    <w:name w:val="texte gras + encadré Char"/>
    <w:basedOn w:val="TextegrasChar"/>
    <w:link w:val="textegrasencadr"/>
    <w:uiPriority w:val="24"/>
    <w:rsid w:val="002205EC"/>
    <w:rPr>
      <w:b/>
      <w:lang w:val="fr-BE"/>
    </w:rPr>
  </w:style>
  <w:style w:type="paragraph" w:styleId="TOCHeading">
    <w:name w:val="TOC Heading"/>
    <w:basedOn w:val="texteencadr"/>
    <w:next w:val="Normal"/>
    <w:uiPriority w:val="39"/>
    <w:semiHidden/>
    <w:qFormat/>
    <w:rsid w:val="00FC5104"/>
  </w:style>
  <w:style w:type="character" w:customStyle="1" w:styleId="en-tteCCE-CCRdateChar">
    <w:name w:val="en-tête CCE- CCR+date Char"/>
    <w:basedOn w:val="DefaultParagraphFont"/>
    <w:link w:val="en-tteCCE-CCRdate"/>
    <w:rsid w:val="00F92030"/>
    <w:rPr>
      <w:sz w:val="20"/>
      <w:szCs w:val="20"/>
    </w:rPr>
  </w:style>
  <w:style w:type="paragraph" w:customStyle="1" w:styleId="textetiret">
    <w:name w:val="texte tiret"/>
    <w:basedOn w:val="textesansnumro"/>
    <w:link w:val="textetiretChar"/>
    <w:uiPriority w:val="26"/>
    <w:qFormat/>
    <w:rsid w:val="003D37E9"/>
    <w:pPr>
      <w:tabs>
        <w:tab w:val="left" w:pos="737"/>
      </w:tabs>
      <w:spacing w:after="120"/>
      <w:ind w:left="737" w:hanging="737"/>
    </w:pPr>
  </w:style>
  <w:style w:type="paragraph" w:customStyle="1" w:styleId="textetiret2">
    <w:name w:val="texte tiret 2"/>
    <w:basedOn w:val="textetiret"/>
    <w:link w:val="textetiret2Char"/>
    <w:uiPriority w:val="27"/>
    <w:qFormat/>
    <w:rsid w:val="00A354D1"/>
    <w:pPr>
      <w:tabs>
        <w:tab w:val="left" w:pos="1021"/>
      </w:tabs>
      <w:ind w:left="1021" w:hanging="284"/>
    </w:pPr>
  </w:style>
  <w:style w:type="character" w:customStyle="1" w:styleId="textetiretChar">
    <w:name w:val="texte tiret Char"/>
    <w:basedOn w:val="textesansnumroChar"/>
    <w:link w:val="textetiret"/>
    <w:uiPriority w:val="26"/>
    <w:rsid w:val="003D37E9"/>
    <w:rPr>
      <w:rFonts w:ascii="Roboto" w:hAnsi="Roboto"/>
      <w:sz w:val="18"/>
      <w:szCs w:val="18"/>
      <w:lang w:val="fr-BE"/>
    </w:rPr>
  </w:style>
  <w:style w:type="paragraph" w:customStyle="1" w:styleId="texteencadr">
    <w:name w:val="texte encadré"/>
    <w:basedOn w:val="textesansnumro"/>
    <w:link w:val="texteencadrChar"/>
    <w:uiPriority w:val="22"/>
    <w:qFormat/>
    <w:rsid w:val="002205EC"/>
    <w:pPr>
      <w:pBdr>
        <w:top w:val="single" w:sz="4" w:space="1" w:color="auto"/>
        <w:left w:val="single" w:sz="4" w:space="4" w:color="auto"/>
        <w:bottom w:val="single" w:sz="4" w:space="1" w:color="auto"/>
        <w:right w:val="single" w:sz="4" w:space="4" w:color="auto"/>
      </w:pBdr>
    </w:pPr>
  </w:style>
  <w:style w:type="character" w:customStyle="1" w:styleId="textetiret2Char">
    <w:name w:val="texte tiret 2 Char"/>
    <w:basedOn w:val="textetiretChar"/>
    <w:link w:val="textetiret2"/>
    <w:uiPriority w:val="27"/>
    <w:rsid w:val="00A354D1"/>
    <w:rPr>
      <w:rFonts w:ascii="Roboto" w:hAnsi="Roboto"/>
      <w:sz w:val="18"/>
      <w:szCs w:val="18"/>
      <w:lang w:val="fr-BE"/>
    </w:rPr>
  </w:style>
  <w:style w:type="paragraph" w:customStyle="1" w:styleId="textetiretencadr">
    <w:name w:val="texte tiret + encadré"/>
    <w:basedOn w:val="textetiret"/>
    <w:link w:val="textetiretencadrChar"/>
    <w:uiPriority w:val="28"/>
    <w:qFormat/>
    <w:rsid w:val="00313383"/>
    <w:pPr>
      <w:pBdr>
        <w:top w:val="single" w:sz="4" w:space="1" w:color="auto"/>
        <w:left w:val="single" w:sz="4" w:space="4" w:color="auto"/>
        <w:bottom w:val="single" w:sz="4" w:space="1" w:color="auto"/>
        <w:right w:val="single" w:sz="4" w:space="4" w:color="auto"/>
      </w:pBdr>
    </w:pPr>
  </w:style>
  <w:style w:type="character" w:customStyle="1" w:styleId="texteencadrChar">
    <w:name w:val="texte encadré Char"/>
    <w:basedOn w:val="textesansnumroChar"/>
    <w:link w:val="texteencadr"/>
    <w:uiPriority w:val="22"/>
    <w:rsid w:val="002205EC"/>
    <w:rPr>
      <w:rFonts w:ascii="Roboto" w:hAnsi="Roboto"/>
      <w:sz w:val="18"/>
      <w:szCs w:val="18"/>
      <w:lang w:val="fr-BE"/>
    </w:rPr>
  </w:style>
  <w:style w:type="paragraph" w:customStyle="1" w:styleId="textetiretgras">
    <w:name w:val="texte tiret + gras"/>
    <w:basedOn w:val="textetiret"/>
    <w:link w:val="textetiretgrasChar"/>
    <w:uiPriority w:val="29"/>
    <w:qFormat/>
    <w:rsid w:val="00356D09"/>
    <w:rPr>
      <w:b/>
    </w:rPr>
  </w:style>
  <w:style w:type="character" w:customStyle="1" w:styleId="textetiretencadrChar">
    <w:name w:val="texte tiret + encadré Char"/>
    <w:basedOn w:val="textetiretChar"/>
    <w:link w:val="textetiretencadr"/>
    <w:uiPriority w:val="28"/>
    <w:rsid w:val="002205EC"/>
    <w:rPr>
      <w:rFonts w:ascii="Roboto" w:hAnsi="Roboto"/>
      <w:sz w:val="18"/>
      <w:szCs w:val="18"/>
      <w:lang w:val="fr-BE"/>
    </w:rPr>
  </w:style>
  <w:style w:type="character" w:customStyle="1" w:styleId="textetiretgrasChar">
    <w:name w:val="texte tiret + gras Char"/>
    <w:basedOn w:val="DefaultParagraphFont"/>
    <w:link w:val="textetiretgras"/>
    <w:uiPriority w:val="29"/>
    <w:rsid w:val="002205EC"/>
    <w:rPr>
      <w:b/>
      <w:lang w:val="fr-BE"/>
    </w:rPr>
  </w:style>
  <w:style w:type="paragraph" w:customStyle="1" w:styleId="Grandtitreavis">
    <w:name w:val="Grand titre (avis"/>
    <w:aliases w:val="pv)"/>
    <w:basedOn w:val="Normal"/>
    <w:next w:val="textesansnumro"/>
    <w:link w:val="GrandtitreavisChar"/>
    <w:uiPriority w:val="5"/>
    <w:qFormat/>
    <w:rsid w:val="00446074"/>
    <w:pPr>
      <w:jc w:val="center"/>
    </w:pPr>
    <w:rPr>
      <w:b/>
      <w:color w:val="C00000"/>
      <w:sz w:val="30"/>
      <w:szCs w:val="28"/>
    </w:rPr>
  </w:style>
  <w:style w:type="paragraph" w:customStyle="1" w:styleId="BRUSSEL-BRUXELLES">
    <w:name w:val="BRUSSEL - BRUXELLES"/>
    <w:basedOn w:val="Normal"/>
    <w:next w:val="Datum1"/>
    <w:link w:val="BRUSSEL-BRUXELLESChar"/>
    <w:uiPriority w:val="3"/>
    <w:semiHidden/>
    <w:qFormat/>
    <w:rsid w:val="00842679"/>
    <w:pPr>
      <w:jc w:val="center"/>
    </w:pPr>
    <w:rPr>
      <w:b/>
      <w:sz w:val="22"/>
      <w:szCs w:val="22"/>
    </w:rPr>
  </w:style>
  <w:style w:type="character" w:customStyle="1" w:styleId="GrandtitreavisChar">
    <w:name w:val="Grand titre (avis Char"/>
    <w:aliases w:val="pv) Char"/>
    <w:basedOn w:val="DefaultParagraphFont"/>
    <w:link w:val="Grandtitreavis"/>
    <w:uiPriority w:val="5"/>
    <w:rsid w:val="00446074"/>
    <w:rPr>
      <w:rFonts w:ascii="Roboto" w:hAnsi="Roboto"/>
      <w:b/>
      <w:color w:val="C00000"/>
      <w:sz w:val="30"/>
      <w:szCs w:val="28"/>
    </w:rPr>
  </w:style>
  <w:style w:type="paragraph" w:customStyle="1" w:styleId="Datum1">
    <w:name w:val="Datum1"/>
    <w:basedOn w:val="Normal"/>
    <w:next w:val="textenumro"/>
    <w:link w:val="DateChar"/>
    <w:uiPriority w:val="4"/>
    <w:semiHidden/>
    <w:qFormat/>
    <w:rsid w:val="00842679"/>
    <w:pPr>
      <w:jc w:val="center"/>
    </w:pPr>
    <w:rPr>
      <w:b/>
      <w:sz w:val="22"/>
      <w:szCs w:val="22"/>
    </w:rPr>
  </w:style>
  <w:style w:type="character" w:customStyle="1" w:styleId="BRUSSEL-BRUXELLESChar">
    <w:name w:val="BRUSSEL - BRUXELLES Char"/>
    <w:basedOn w:val="DefaultParagraphFont"/>
    <w:link w:val="BRUSSEL-BRUXELLES"/>
    <w:uiPriority w:val="3"/>
    <w:semiHidden/>
    <w:rsid w:val="00FF4ED7"/>
    <w:rPr>
      <w:b/>
      <w:sz w:val="22"/>
      <w:szCs w:val="22"/>
    </w:rPr>
  </w:style>
  <w:style w:type="paragraph" w:customStyle="1" w:styleId="Monsieurnoms">
    <w:name w:val="Monsieur + noms"/>
    <w:basedOn w:val="Normal"/>
    <w:link w:val="MonsieurnomsChar"/>
    <w:uiPriority w:val="7"/>
    <w:qFormat/>
    <w:rsid w:val="008439F5"/>
    <w:pPr>
      <w:tabs>
        <w:tab w:val="left" w:pos="1418"/>
      </w:tabs>
      <w:spacing w:after="240"/>
      <w:ind w:left="1418" w:hanging="1418"/>
    </w:pPr>
  </w:style>
  <w:style w:type="character" w:customStyle="1" w:styleId="DateChar">
    <w:name w:val="Date Char"/>
    <w:basedOn w:val="DefaultParagraphFont"/>
    <w:link w:val="Datum1"/>
    <w:uiPriority w:val="4"/>
    <w:semiHidden/>
    <w:rsid w:val="00FF4ED7"/>
    <w:rPr>
      <w:b/>
      <w:sz w:val="22"/>
      <w:szCs w:val="22"/>
    </w:rPr>
  </w:style>
  <w:style w:type="paragraph" w:customStyle="1" w:styleId="AVIS">
    <w:name w:val="AVIS"/>
    <w:basedOn w:val="Normal"/>
    <w:next w:val="textenumro"/>
    <w:link w:val="AVISChar"/>
    <w:uiPriority w:val="25"/>
    <w:semiHidden/>
    <w:qFormat/>
    <w:rsid w:val="007E2C40"/>
    <w:pPr>
      <w:jc w:val="center"/>
    </w:pPr>
    <w:rPr>
      <w:b/>
      <w:caps/>
      <w:color w:val="A8422A" w:themeColor="accent1" w:themeShade="BF"/>
    </w:rPr>
  </w:style>
  <w:style w:type="character" w:customStyle="1" w:styleId="AVISChar">
    <w:name w:val="AVIS Char"/>
    <w:basedOn w:val="DefaultParagraphFont"/>
    <w:link w:val="AVIS"/>
    <w:uiPriority w:val="25"/>
    <w:semiHidden/>
    <w:rsid w:val="00B83301"/>
    <w:rPr>
      <w:b/>
      <w:caps/>
      <w:color w:val="A8422A" w:themeColor="accent1" w:themeShade="BF"/>
    </w:rPr>
  </w:style>
  <w:style w:type="paragraph" w:customStyle="1" w:styleId="texteitalique">
    <w:name w:val="texte italique"/>
    <w:basedOn w:val="textesansnumro"/>
    <w:link w:val="texteitaliqueChar"/>
    <w:uiPriority w:val="20"/>
    <w:qFormat/>
    <w:rsid w:val="002205EC"/>
    <w:rPr>
      <w:i/>
    </w:rPr>
  </w:style>
  <w:style w:type="paragraph" w:customStyle="1" w:styleId="Membres">
    <w:name w:val="Membres"/>
    <w:basedOn w:val="Normal"/>
    <w:link w:val="MembresChar"/>
    <w:uiPriority w:val="6"/>
    <w:qFormat/>
    <w:rsid w:val="008439F5"/>
    <w:rPr>
      <w:b/>
    </w:rPr>
  </w:style>
  <w:style w:type="character" w:customStyle="1" w:styleId="texteitaliqueChar">
    <w:name w:val="texte italique Char"/>
    <w:basedOn w:val="DefaultParagraphFont"/>
    <w:link w:val="texteitalique"/>
    <w:uiPriority w:val="20"/>
    <w:rsid w:val="002205EC"/>
    <w:rPr>
      <w:i/>
      <w:lang w:val="fr-BE"/>
    </w:rPr>
  </w:style>
  <w:style w:type="paragraph" w:customStyle="1" w:styleId="Kop1voornotulen">
    <w:name w:val="Kop 1 voor notulen"/>
    <w:basedOn w:val="textenumro"/>
    <w:next w:val="textenumro"/>
    <w:link w:val="Kop1voornotulenChar"/>
    <w:uiPriority w:val="8"/>
    <w:semiHidden/>
    <w:rsid w:val="00274096"/>
    <w:pPr>
      <w:numPr>
        <w:numId w:val="20"/>
      </w:numPr>
      <w:ind w:left="357" w:hanging="357"/>
    </w:pPr>
    <w:rPr>
      <w:b/>
      <w:color w:val="CC0A0F"/>
      <w:sz w:val="28"/>
    </w:rPr>
  </w:style>
  <w:style w:type="character" w:customStyle="1" w:styleId="MembresChar">
    <w:name w:val="Membres Char"/>
    <w:basedOn w:val="DefaultParagraphFont"/>
    <w:link w:val="Membres"/>
    <w:uiPriority w:val="6"/>
    <w:rsid w:val="008439F5"/>
    <w:rPr>
      <w:rFonts w:ascii="Roboto" w:hAnsi="Roboto"/>
      <w:b/>
      <w:sz w:val="20"/>
      <w:lang w:val="fr-BE"/>
    </w:rPr>
  </w:style>
  <w:style w:type="character" w:customStyle="1" w:styleId="Kop1voornotulenChar">
    <w:name w:val="Kop 1 voor notulen Char"/>
    <w:basedOn w:val="MembresChar"/>
    <w:link w:val="Kop1voornotulen"/>
    <w:uiPriority w:val="8"/>
    <w:semiHidden/>
    <w:rsid w:val="00FF4ED7"/>
    <w:rPr>
      <w:rFonts w:ascii="Roboto" w:hAnsi="Roboto"/>
      <w:b/>
      <w:color w:val="CC0A0F"/>
      <w:sz w:val="28"/>
      <w:lang w:val="fr-BE"/>
    </w:rPr>
  </w:style>
  <w:style w:type="paragraph" w:customStyle="1" w:styleId="kop2voornotulen">
    <w:name w:val="kop 2 voor notulen"/>
    <w:basedOn w:val="Kop1voornotulen"/>
    <w:next w:val="textenumro"/>
    <w:link w:val="kop2voornotulenChar"/>
    <w:uiPriority w:val="9"/>
    <w:semiHidden/>
    <w:rsid w:val="00EB10D9"/>
    <w:pPr>
      <w:numPr>
        <w:numId w:val="21"/>
      </w:numPr>
      <w:ind w:left="357" w:hanging="357"/>
    </w:pPr>
  </w:style>
  <w:style w:type="character" w:customStyle="1" w:styleId="kop2voornotulenChar">
    <w:name w:val="kop 2 voor notulen Char"/>
    <w:basedOn w:val="DefaultParagraphFont"/>
    <w:link w:val="kop2voornotulen"/>
    <w:uiPriority w:val="9"/>
    <w:semiHidden/>
    <w:rsid w:val="00FF4ED7"/>
    <w:rPr>
      <w:b/>
      <w:color w:val="CC0A0F"/>
      <w:sz w:val="28"/>
    </w:rPr>
  </w:style>
  <w:style w:type="character" w:customStyle="1" w:styleId="MonsieurnomsChar">
    <w:name w:val="Monsieur + noms Char"/>
    <w:basedOn w:val="DefaultParagraphFont"/>
    <w:link w:val="Monsieurnoms"/>
    <w:uiPriority w:val="7"/>
    <w:rsid w:val="008439F5"/>
    <w:rPr>
      <w:rFonts w:ascii="Roboto" w:hAnsi="Roboto"/>
      <w:sz w:val="20"/>
    </w:rPr>
  </w:style>
  <w:style w:type="paragraph" w:customStyle="1" w:styleId="TITREAVIS">
    <w:name w:val="TITRE AVIS"/>
    <w:basedOn w:val="Normal"/>
    <w:next w:val="Normal"/>
    <w:link w:val="TITREAVISChar"/>
    <w:uiPriority w:val="2"/>
    <w:semiHidden/>
    <w:qFormat/>
    <w:rsid w:val="00A01D82"/>
    <w:pPr>
      <w:jc w:val="center"/>
    </w:pPr>
    <w:rPr>
      <w:rFonts w:eastAsia="Georgia" w:cs="Times New Roman"/>
      <w:b/>
      <w:caps/>
      <w:color w:val="C00000"/>
      <w:sz w:val="32"/>
      <w:szCs w:val="28"/>
    </w:rPr>
  </w:style>
  <w:style w:type="character" w:customStyle="1" w:styleId="TITREAVISChar">
    <w:name w:val="TITRE AVIS Char"/>
    <w:basedOn w:val="DefaultParagraphFont"/>
    <w:link w:val="TITREAVIS"/>
    <w:uiPriority w:val="2"/>
    <w:semiHidden/>
    <w:rsid w:val="00A01D82"/>
    <w:rPr>
      <w:rFonts w:eastAsia="Georgia" w:cs="Times New Roman"/>
      <w:b/>
      <w:caps/>
      <w:color w:val="C00000"/>
      <w:sz w:val="32"/>
      <w:szCs w:val="28"/>
    </w:rPr>
  </w:style>
  <w:style w:type="paragraph" w:customStyle="1" w:styleId="membres0">
    <w:name w:val="membres"/>
    <w:basedOn w:val="Normal"/>
    <w:link w:val="membresChar0"/>
    <w:uiPriority w:val="7"/>
    <w:semiHidden/>
    <w:qFormat/>
    <w:rsid w:val="00A01D82"/>
    <w:rPr>
      <w:rFonts w:eastAsia="Georgia" w:cs="Times New Roman"/>
      <w:b/>
    </w:rPr>
  </w:style>
  <w:style w:type="character" w:customStyle="1" w:styleId="membresChar0">
    <w:name w:val="membres Char"/>
    <w:basedOn w:val="DefaultParagraphFont"/>
    <w:link w:val="membres0"/>
    <w:uiPriority w:val="7"/>
    <w:semiHidden/>
    <w:rsid w:val="00B10D75"/>
    <w:rPr>
      <w:rFonts w:eastAsia="Georgia" w:cs="Times New Roman"/>
      <w:b/>
      <w:lang w:val="fr-BE"/>
    </w:rPr>
  </w:style>
  <w:style w:type="paragraph" w:customStyle="1" w:styleId="Textegras">
    <w:name w:val="Texte gras"/>
    <w:basedOn w:val="textesansnumro"/>
    <w:link w:val="TextegrasChar"/>
    <w:uiPriority w:val="23"/>
    <w:qFormat/>
    <w:rsid w:val="00356D09"/>
    <w:rPr>
      <w:b/>
    </w:rPr>
  </w:style>
  <w:style w:type="character" w:customStyle="1" w:styleId="TextegrasChar">
    <w:name w:val="Texte gras Char"/>
    <w:basedOn w:val="textetiretgrasChar"/>
    <w:link w:val="Textegras"/>
    <w:uiPriority w:val="23"/>
    <w:rsid w:val="002205EC"/>
    <w:rPr>
      <w:b/>
      <w:lang w:val="fr-BE"/>
    </w:rPr>
  </w:style>
  <w:style w:type="paragraph" w:customStyle="1" w:styleId="Titregrafencadr">
    <w:name w:val="Titre graf + encadré"/>
    <w:basedOn w:val="Titregraphiqueettableaux"/>
    <w:next w:val="noteencadr"/>
    <w:link w:val="TitregrafencadrChar"/>
    <w:uiPriority w:val="15"/>
    <w:qFormat/>
    <w:rsid w:val="008439F5"/>
    <w:pPr>
      <w:pBdr>
        <w:top w:val="single" w:sz="4" w:space="1" w:color="auto"/>
        <w:left w:val="single" w:sz="4" w:space="4" w:color="auto"/>
        <w:bottom w:val="single" w:sz="4" w:space="1" w:color="auto"/>
        <w:right w:val="single" w:sz="4" w:space="4" w:color="auto"/>
      </w:pBdr>
    </w:pPr>
  </w:style>
  <w:style w:type="paragraph" w:customStyle="1" w:styleId="Sourceencadre">
    <w:name w:val="Source + encadre"/>
    <w:basedOn w:val="Sourcegraphiqueettableau"/>
    <w:next w:val="Sourcegraphiqueettableau"/>
    <w:link w:val="SourceencadreChar"/>
    <w:uiPriority w:val="19"/>
    <w:qFormat/>
    <w:rsid w:val="00A12AEB"/>
    <w:pPr>
      <w:pBdr>
        <w:top w:val="single" w:sz="4" w:space="1" w:color="auto"/>
        <w:left w:val="single" w:sz="4" w:space="4" w:color="auto"/>
        <w:bottom w:val="single" w:sz="4" w:space="1" w:color="auto"/>
        <w:right w:val="single" w:sz="4" w:space="4" w:color="auto"/>
      </w:pBdr>
    </w:pPr>
  </w:style>
  <w:style w:type="character" w:customStyle="1" w:styleId="TitregrafencadrChar">
    <w:name w:val="Titre graf + encadré Char"/>
    <w:basedOn w:val="TitregraphiqueettableauxChar"/>
    <w:link w:val="Titregrafencadr"/>
    <w:uiPriority w:val="15"/>
    <w:rsid w:val="008439F5"/>
    <w:rPr>
      <w:rFonts w:ascii="Roboto" w:hAnsi="Roboto"/>
      <w:b/>
      <w:sz w:val="18"/>
      <w:szCs w:val="20"/>
    </w:rPr>
  </w:style>
  <w:style w:type="paragraph" w:customStyle="1" w:styleId="noteencadr">
    <w:name w:val="note + encadré"/>
    <w:basedOn w:val="notegraphiqueettableau"/>
    <w:next w:val="Sourceencadre"/>
    <w:link w:val="noteencadrChar"/>
    <w:uiPriority w:val="17"/>
    <w:qFormat/>
    <w:rsid w:val="008439F5"/>
    <w:pPr>
      <w:pBdr>
        <w:top w:val="single" w:sz="4" w:space="1" w:color="auto"/>
        <w:left w:val="single" w:sz="4" w:space="4" w:color="auto"/>
        <w:bottom w:val="single" w:sz="4" w:space="1" w:color="auto"/>
        <w:right w:val="single" w:sz="4" w:space="4" w:color="auto"/>
      </w:pBdr>
    </w:pPr>
  </w:style>
  <w:style w:type="character" w:customStyle="1" w:styleId="SourceencadreChar">
    <w:name w:val="Source + encadre Char"/>
    <w:basedOn w:val="SourcegraphiqueettableauChar"/>
    <w:link w:val="Sourceencadre"/>
    <w:uiPriority w:val="19"/>
    <w:rsid w:val="00A12AEB"/>
    <w:rPr>
      <w:sz w:val="18"/>
      <w:szCs w:val="18"/>
    </w:rPr>
  </w:style>
  <w:style w:type="paragraph" w:customStyle="1" w:styleId="textebibliographie">
    <w:name w:val="texte bibliographie"/>
    <w:basedOn w:val="textesansnumro"/>
    <w:link w:val="textebibliographieChar"/>
    <w:uiPriority w:val="33"/>
    <w:qFormat/>
    <w:rsid w:val="00980473"/>
    <w:pPr>
      <w:spacing w:after="120"/>
    </w:pPr>
    <w:rPr>
      <w:sz w:val="18"/>
    </w:rPr>
  </w:style>
  <w:style w:type="character" w:customStyle="1" w:styleId="notegraphiqueettableauChar">
    <w:name w:val="note graphique et tableau Char"/>
    <w:basedOn w:val="SourcegraphiqueettableauChar"/>
    <w:link w:val="notegraphiqueettableau"/>
    <w:uiPriority w:val="16"/>
    <w:rsid w:val="008439F5"/>
    <w:rPr>
      <w:rFonts w:ascii="Roboto" w:hAnsi="Roboto"/>
      <w:sz w:val="16"/>
      <w:szCs w:val="18"/>
    </w:rPr>
  </w:style>
  <w:style w:type="character" w:customStyle="1" w:styleId="noteencadrChar">
    <w:name w:val="note + encadré Char"/>
    <w:basedOn w:val="notegraphiqueettableauChar"/>
    <w:link w:val="noteencadr"/>
    <w:uiPriority w:val="17"/>
    <w:rsid w:val="008439F5"/>
    <w:rPr>
      <w:rFonts w:ascii="Roboto" w:hAnsi="Roboto"/>
      <w:sz w:val="16"/>
      <w:szCs w:val="18"/>
    </w:rPr>
  </w:style>
  <w:style w:type="paragraph" w:customStyle="1" w:styleId="textenumrotiret">
    <w:name w:val="texte numéro + tiret"/>
    <w:basedOn w:val="textenumroencadre"/>
    <w:link w:val="textenumrotiretChar"/>
    <w:uiPriority w:val="30"/>
    <w:qFormat/>
    <w:rsid w:val="00313383"/>
    <w:pPr>
      <w:ind w:left="1361" w:hanging="1361"/>
    </w:pPr>
  </w:style>
  <w:style w:type="character" w:customStyle="1" w:styleId="textebibliographieChar">
    <w:name w:val="texte bibliographie Char"/>
    <w:basedOn w:val="textesansnumroChar"/>
    <w:link w:val="textebibliographie"/>
    <w:uiPriority w:val="33"/>
    <w:rsid w:val="00980473"/>
    <w:rPr>
      <w:rFonts w:ascii="Roboto" w:hAnsi="Roboto"/>
      <w:sz w:val="18"/>
      <w:szCs w:val="18"/>
      <w:lang w:val="fr-BE"/>
    </w:rPr>
  </w:style>
  <w:style w:type="paragraph" w:customStyle="1" w:styleId="textenumroencadre">
    <w:name w:val="texte numéro + encadre"/>
    <w:basedOn w:val="textenumro"/>
    <w:link w:val="textenumroencadreChar"/>
    <w:uiPriority w:val="31"/>
    <w:qFormat/>
    <w:rsid w:val="00313383"/>
    <w:pPr>
      <w:pBdr>
        <w:top w:val="single" w:sz="4" w:space="1" w:color="auto"/>
        <w:left w:val="single" w:sz="4" w:space="4" w:color="auto"/>
        <w:bottom w:val="single" w:sz="4" w:space="1" w:color="auto"/>
        <w:right w:val="single" w:sz="4" w:space="4" w:color="auto"/>
      </w:pBdr>
    </w:pPr>
  </w:style>
  <w:style w:type="character" w:customStyle="1" w:styleId="textenumrotiretChar">
    <w:name w:val="texte numéro + tiret Char"/>
    <w:basedOn w:val="textenumroChar"/>
    <w:link w:val="textenumrotiret"/>
    <w:uiPriority w:val="30"/>
    <w:rsid w:val="002205EC"/>
    <w:rPr>
      <w:rFonts w:ascii="Roboto" w:hAnsi="Roboto"/>
      <w:sz w:val="18"/>
      <w:szCs w:val="18"/>
    </w:rPr>
  </w:style>
  <w:style w:type="paragraph" w:customStyle="1" w:styleId="Introduction">
    <w:name w:val="Introduction"/>
    <w:basedOn w:val="Normal"/>
    <w:next w:val="textenumro"/>
    <w:link w:val="IntroductionChar"/>
    <w:uiPriority w:val="8"/>
    <w:qFormat/>
    <w:rsid w:val="00446074"/>
    <w:pPr>
      <w:spacing w:before="360" w:after="360"/>
      <w:jc w:val="left"/>
    </w:pPr>
    <w:rPr>
      <w:b/>
      <w:color w:val="C00000"/>
      <w:sz w:val="26"/>
    </w:rPr>
  </w:style>
  <w:style w:type="character" w:customStyle="1" w:styleId="textenumroencadreChar">
    <w:name w:val="texte numéro + encadre Char"/>
    <w:basedOn w:val="textenumroChar"/>
    <w:link w:val="textenumroencadre"/>
    <w:uiPriority w:val="31"/>
    <w:rsid w:val="002205EC"/>
    <w:rPr>
      <w:rFonts w:ascii="Roboto" w:hAnsi="Roboto"/>
      <w:sz w:val="18"/>
      <w:szCs w:val="18"/>
    </w:rPr>
  </w:style>
  <w:style w:type="character" w:customStyle="1" w:styleId="IntroductionChar">
    <w:name w:val="Introduction Char"/>
    <w:basedOn w:val="GrandtitreavisChar"/>
    <w:link w:val="Introduction"/>
    <w:uiPriority w:val="8"/>
    <w:rsid w:val="00446074"/>
    <w:rPr>
      <w:rFonts w:ascii="Roboto" w:hAnsi="Roboto"/>
      <w:b/>
      <w:color w:val="C00000"/>
      <w:sz w:val="26"/>
      <w:szCs w:val="28"/>
    </w:rPr>
  </w:style>
  <w:style w:type="paragraph" w:customStyle="1" w:styleId="textenumro2">
    <w:name w:val="texte numéro 2"/>
    <w:basedOn w:val="textenumro"/>
    <w:link w:val="textenumro2Char"/>
    <w:uiPriority w:val="9"/>
    <w:semiHidden/>
    <w:rsid w:val="00046620"/>
    <w:pPr>
      <w:tabs>
        <w:tab w:val="left" w:pos="737"/>
      </w:tabs>
      <w:ind w:left="1134" w:hanging="1134"/>
    </w:pPr>
  </w:style>
  <w:style w:type="character" w:customStyle="1" w:styleId="textenumro2Char">
    <w:name w:val="texte numéro 2 Char"/>
    <w:basedOn w:val="textenumroChar"/>
    <w:link w:val="textenumro2"/>
    <w:uiPriority w:val="9"/>
    <w:semiHidden/>
    <w:rsid w:val="00D90911"/>
    <w:rPr>
      <w:rFonts w:ascii="Roboto" w:hAnsi="Roboto"/>
      <w:sz w:val="18"/>
      <w:szCs w:val="18"/>
    </w:rPr>
  </w:style>
  <w:style w:type="paragraph" w:customStyle="1" w:styleId="pointsordredujour">
    <w:name w:val="points ordre du jour"/>
    <w:basedOn w:val="textenumro2"/>
    <w:link w:val="pointsordredujourChar"/>
    <w:uiPriority w:val="9"/>
    <w:qFormat/>
    <w:rsid w:val="004A29D8"/>
    <w:pPr>
      <w:numPr>
        <w:numId w:val="22"/>
      </w:numPr>
      <w:tabs>
        <w:tab w:val="clear" w:pos="680"/>
      </w:tabs>
      <w:spacing w:after="120"/>
      <w:ind w:left="737" w:hanging="737"/>
    </w:pPr>
  </w:style>
  <w:style w:type="character" w:customStyle="1" w:styleId="pointsordredujourChar">
    <w:name w:val="points ordre du jour Char"/>
    <w:basedOn w:val="textesansnumroChar"/>
    <w:link w:val="pointsordredujour"/>
    <w:uiPriority w:val="9"/>
    <w:rsid w:val="004A29D8"/>
    <w:rPr>
      <w:rFonts w:ascii="Roboto" w:hAnsi="Roboto"/>
      <w:sz w:val="18"/>
      <w:szCs w:val="18"/>
      <w:lang w:val="fr-BE"/>
    </w:rPr>
  </w:style>
  <w:style w:type="character" w:customStyle="1" w:styleId="listesgraphiquesettableauxChar">
    <w:name w:val="listes graphiques et tableaux Char"/>
    <w:basedOn w:val="DefaultParagraphFont"/>
    <w:link w:val="listesgraphiquesettableaux"/>
    <w:uiPriority w:val="32"/>
    <w:rsid w:val="008439F5"/>
    <w:rPr>
      <w:rFonts w:ascii="Roboto" w:hAnsi="Roboto"/>
      <w:sz w:val="18"/>
      <w:szCs w:val="20"/>
    </w:rPr>
  </w:style>
  <w:style w:type="paragraph" w:customStyle="1" w:styleId="textenumrotraduction">
    <w:name w:val="texte numéro traduction"/>
    <w:basedOn w:val="textenumro"/>
    <w:link w:val="textenumrotraductionChar"/>
    <w:uiPriority w:val="3"/>
    <w:qFormat/>
    <w:rsid w:val="00924721"/>
    <w:pPr>
      <w:spacing w:line="360" w:lineRule="auto"/>
    </w:pPr>
  </w:style>
  <w:style w:type="paragraph" w:customStyle="1" w:styleId="textesansnumerotraduction">
    <w:name w:val="texte sans numero traduction"/>
    <w:basedOn w:val="textesansnumro"/>
    <w:link w:val="textesansnumerotraductionChar"/>
    <w:uiPriority w:val="4"/>
    <w:qFormat/>
    <w:rsid w:val="00924721"/>
    <w:pPr>
      <w:spacing w:line="360" w:lineRule="auto"/>
    </w:pPr>
  </w:style>
  <w:style w:type="character" w:customStyle="1" w:styleId="textenumrotraductionChar">
    <w:name w:val="texte numéro traduction Char"/>
    <w:basedOn w:val="textenumroChar"/>
    <w:link w:val="textenumrotraduction"/>
    <w:uiPriority w:val="3"/>
    <w:rsid w:val="00924721"/>
    <w:rPr>
      <w:rFonts w:ascii="Roboto" w:hAnsi="Roboto"/>
      <w:sz w:val="18"/>
      <w:szCs w:val="18"/>
    </w:rPr>
  </w:style>
  <w:style w:type="character" w:customStyle="1" w:styleId="textesansnumerotraductionChar">
    <w:name w:val="texte sans numero traduction Char"/>
    <w:basedOn w:val="textesansnumroChar"/>
    <w:link w:val="textesansnumerotraduction"/>
    <w:uiPriority w:val="4"/>
    <w:rsid w:val="00924721"/>
    <w:rPr>
      <w:rFonts w:ascii="Roboto" w:hAnsi="Roboto"/>
      <w:sz w:val="18"/>
      <w:szCs w:val="18"/>
      <w:lang w:val="fr-BE"/>
    </w:rPr>
  </w:style>
  <w:style w:type="paragraph" w:styleId="TOC2">
    <w:name w:val="toc 2"/>
    <w:basedOn w:val="Normal"/>
    <w:next w:val="Normal"/>
    <w:autoRedefine/>
    <w:uiPriority w:val="39"/>
    <w:semiHidden/>
    <w:rsid w:val="00C679EE"/>
    <w:pPr>
      <w:tabs>
        <w:tab w:val="left" w:pos="709"/>
        <w:tab w:val="right" w:leader="dot" w:pos="9016"/>
      </w:tabs>
      <w:ind w:left="709" w:hanging="425"/>
    </w:pPr>
    <w:rPr>
      <w:rFonts w:eastAsia="Georgia" w:cs="Times New Roman"/>
    </w:rPr>
  </w:style>
  <w:style w:type="paragraph" w:styleId="TOC1">
    <w:name w:val="toc 1"/>
    <w:basedOn w:val="Normal"/>
    <w:next w:val="Normal"/>
    <w:autoRedefine/>
    <w:uiPriority w:val="39"/>
    <w:semiHidden/>
    <w:rsid w:val="00896B70"/>
    <w:pPr>
      <w:tabs>
        <w:tab w:val="left" w:pos="284"/>
        <w:tab w:val="right" w:leader="dot" w:pos="9016"/>
      </w:tabs>
      <w:ind w:left="284" w:hanging="284"/>
    </w:pPr>
    <w:rPr>
      <w:rFonts w:eastAsia="Georgia" w:cs="Times New Roman"/>
      <w:b/>
      <w:noProof/>
      <w:sz w:val="28"/>
      <w:szCs w:val="28"/>
    </w:rPr>
  </w:style>
  <w:style w:type="paragraph" w:styleId="TOC3">
    <w:name w:val="toc 3"/>
    <w:basedOn w:val="Normal"/>
    <w:next w:val="Normal"/>
    <w:autoRedefine/>
    <w:uiPriority w:val="39"/>
    <w:semiHidden/>
    <w:rsid w:val="00C679EE"/>
    <w:pPr>
      <w:tabs>
        <w:tab w:val="left" w:pos="1276"/>
        <w:tab w:val="right" w:leader="dot" w:pos="9016"/>
      </w:tabs>
      <w:ind w:left="1276" w:hanging="567"/>
    </w:pPr>
    <w:rPr>
      <w:rFonts w:eastAsia="Georgia" w:cs="Times New Roman"/>
    </w:rPr>
  </w:style>
  <w:style w:type="paragraph" w:customStyle="1" w:styleId="motgras">
    <w:name w:val="mot gras"/>
    <w:basedOn w:val="textesansnumro"/>
    <w:link w:val="motgrasChar"/>
    <w:uiPriority w:val="25"/>
    <w:semiHidden/>
    <w:qFormat/>
    <w:rsid w:val="002205EC"/>
    <w:rPr>
      <w:b/>
    </w:rPr>
  </w:style>
  <w:style w:type="paragraph" w:customStyle="1" w:styleId="motitalique">
    <w:name w:val="mot italique"/>
    <w:basedOn w:val="motgras"/>
    <w:link w:val="motitaliqueChar"/>
    <w:uiPriority w:val="21"/>
    <w:semiHidden/>
    <w:qFormat/>
    <w:rsid w:val="002205EC"/>
    <w:rPr>
      <w:i/>
    </w:rPr>
  </w:style>
  <w:style w:type="character" w:customStyle="1" w:styleId="motgrasChar">
    <w:name w:val="mot gras Char"/>
    <w:basedOn w:val="textesansnumroChar"/>
    <w:link w:val="motgras"/>
    <w:uiPriority w:val="25"/>
    <w:semiHidden/>
    <w:rsid w:val="00342268"/>
    <w:rPr>
      <w:rFonts w:ascii="Roboto" w:hAnsi="Roboto"/>
      <w:b/>
      <w:sz w:val="18"/>
      <w:szCs w:val="18"/>
      <w:lang w:val="fr-BE"/>
    </w:rPr>
  </w:style>
  <w:style w:type="character" w:customStyle="1" w:styleId="motitaliqueChar">
    <w:name w:val="mot italique Char"/>
    <w:basedOn w:val="motgrasChar"/>
    <w:link w:val="motitalique"/>
    <w:uiPriority w:val="21"/>
    <w:semiHidden/>
    <w:rsid w:val="00342268"/>
    <w:rPr>
      <w:rFonts w:ascii="Roboto" w:hAnsi="Roboto"/>
      <w:b/>
      <w:i/>
      <w:sz w:val="18"/>
      <w:szCs w:val="18"/>
      <w:lang w:val="fr-BE"/>
    </w:rPr>
  </w:style>
  <w:style w:type="paragraph" w:styleId="Footer">
    <w:name w:val="footer"/>
    <w:basedOn w:val="Normal"/>
    <w:link w:val="FooterChar"/>
    <w:uiPriority w:val="99"/>
    <w:unhideWhenUsed/>
    <w:rsid w:val="00116F32"/>
    <w:pPr>
      <w:tabs>
        <w:tab w:val="center" w:pos="4536"/>
        <w:tab w:val="right" w:pos="9072"/>
      </w:tabs>
    </w:pPr>
  </w:style>
  <w:style w:type="character" w:customStyle="1" w:styleId="FooterChar">
    <w:name w:val="Footer Char"/>
    <w:basedOn w:val="DefaultParagraphFont"/>
    <w:link w:val="Footer"/>
    <w:uiPriority w:val="99"/>
    <w:rsid w:val="00116F32"/>
  </w:style>
  <w:style w:type="character" w:styleId="CommentReference">
    <w:name w:val="annotation reference"/>
    <w:basedOn w:val="DefaultParagraphFont"/>
    <w:uiPriority w:val="99"/>
    <w:semiHidden/>
    <w:unhideWhenUsed/>
    <w:rsid w:val="00AC0D8A"/>
    <w:rPr>
      <w:sz w:val="16"/>
      <w:szCs w:val="16"/>
    </w:rPr>
  </w:style>
  <w:style w:type="paragraph" w:styleId="CommentText">
    <w:name w:val="annotation text"/>
    <w:basedOn w:val="Normal"/>
    <w:link w:val="CommentTextChar"/>
    <w:uiPriority w:val="99"/>
    <w:semiHidden/>
    <w:unhideWhenUsed/>
    <w:rsid w:val="00AC0D8A"/>
  </w:style>
  <w:style w:type="character" w:customStyle="1" w:styleId="CommentTextChar">
    <w:name w:val="Comment Text Char"/>
    <w:basedOn w:val="DefaultParagraphFont"/>
    <w:link w:val="CommentText"/>
    <w:uiPriority w:val="99"/>
    <w:semiHidden/>
    <w:rsid w:val="00AC0D8A"/>
    <w:rPr>
      <w:lang w:val="fr-BE"/>
    </w:rPr>
  </w:style>
  <w:style w:type="paragraph" w:styleId="CommentSubject">
    <w:name w:val="annotation subject"/>
    <w:basedOn w:val="CommentText"/>
    <w:next w:val="CommentText"/>
    <w:link w:val="CommentSubjectChar"/>
    <w:uiPriority w:val="99"/>
    <w:semiHidden/>
    <w:unhideWhenUsed/>
    <w:rsid w:val="00AC0D8A"/>
    <w:rPr>
      <w:b/>
      <w:bCs/>
    </w:rPr>
  </w:style>
  <w:style w:type="character" w:customStyle="1" w:styleId="CommentSubjectChar">
    <w:name w:val="Comment Subject Char"/>
    <w:basedOn w:val="CommentTextChar"/>
    <w:link w:val="CommentSubject"/>
    <w:uiPriority w:val="99"/>
    <w:semiHidden/>
    <w:rsid w:val="00AC0D8A"/>
    <w:rPr>
      <w:b/>
      <w:bCs/>
      <w:lang w:val="fr-BE"/>
    </w:rPr>
  </w:style>
  <w:style w:type="paragraph" w:styleId="Revision">
    <w:name w:val="Revision"/>
    <w:hidden/>
    <w:uiPriority w:val="99"/>
    <w:semiHidden/>
    <w:rsid w:val="00055AFF"/>
    <w:pPr>
      <w:jc w:val="left"/>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01202">
      <w:bodyDiv w:val="1"/>
      <w:marLeft w:val="0"/>
      <w:marRight w:val="0"/>
      <w:marTop w:val="0"/>
      <w:marBottom w:val="0"/>
      <w:divBdr>
        <w:top w:val="none" w:sz="0" w:space="0" w:color="auto"/>
        <w:left w:val="none" w:sz="0" w:space="0" w:color="auto"/>
        <w:bottom w:val="none" w:sz="0" w:space="0" w:color="auto"/>
        <w:right w:val="none" w:sz="0" w:space="0" w:color="auto"/>
      </w:divBdr>
    </w:div>
    <w:div w:id="36452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imports%20CC&#233;:ccec.tif"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lo\Desktop\Model%20sjabloon%20FR.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Civiel">
  <a:themeElements>
    <a:clrScheme name="Civiel">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Civie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Civiel">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CC286-8673-4089-A36C-DCDB0D9B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 sjabloon FR</Template>
  <TotalTime>1</TotalTime>
  <Pages>5</Pages>
  <Words>1884</Words>
  <Characters>10364</Characters>
  <Application>Microsoft Office Word</Application>
  <DocSecurity>4</DocSecurity>
  <Lines>86</Lines>
  <Paragraphs>24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CCE</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LOBET Lucie</dc:creator>
  <cp:lastModifiedBy>scalv</cp:lastModifiedBy>
  <cp:revision>2</cp:revision>
  <cp:lastPrinted>2009-09-03T11:38:00Z</cp:lastPrinted>
  <dcterms:created xsi:type="dcterms:W3CDTF">2019-07-23T13:09:00Z</dcterms:created>
  <dcterms:modified xsi:type="dcterms:W3CDTF">2019-07-23T13:09:00Z</dcterms:modified>
</cp:coreProperties>
</file>